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F00" w:rsidRPr="00C414A3" w:rsidRDefault="00BE0F00" w:rsidP="00BE0F00">
      <w:pPr>
        <w:jc w:val="right"/>
        <w:rPr>
          <w:rFonts w:asciiTheme="minorHAnsi" w:hAnsiTheme="minorHAnsi"/>
          <w:sz w:val="22"/>
          <w:szCs w:val="22"/>
        </w:rPr>
      </w:pPr>
      <w:r w:rsidRPr="00C414A3">
        <w:rPr>
          <w:rFonts w:asciiTheme="minorHAnsi" w:hAnsiTheme="minorHAnsi"/>
          <w:sz w:val="22"/>
          <w:szCs w:val="22"/>
        </w:rPr>
        <w:t xml:space="preserve">Załącznik nr </w:t>
      </w:r>
      <w:r w:rsidR="007473DE">
        <w:rPr>
          <w:rFonts w:asciiTheme="minorHAnsi" w:hAnsiTheme="minorHAnsi"/>
          <w:sz w:val="22"/>
          <w:szCs w:val="22"/>
        </w:rPr>
        <w:t>1</w:t>
      </w:r>
      <w:r w:rsidRPr="00C414A3">
        <w:rPr>
          <w:rFonts w:asciiTheme="minorHAnsi" w:hAnsiTheme="minorHAnsi"/>
          <w:sz w:val="22"/>
          <w:szCs w:val="22"/>
        </w:rPr>
        <w:t xml:space="preserve"> do </w:t>
      </w:r>
      <w:r w:rsidR="000E1F81">
        <w:rPr>
          <w:rFonts w:asciiTheme="minorHAnsi" w:hAnsiTheme="minorHAnsi"/>
          <w:sz w:val="22"/>
          <w:szCs w:val="22"/>
        </w:rPr>
        <w:t>umowy</w:t>
      </w:r>
    </w:p>
    <w:p w:rsidR="00BE0F00" w:rsidRPr="00C414A3" w:rsidRDefault="00BE0F00" w:rsidP="00BE0F00">
      <w:pPr>
        <w:jc w:val="right"/>
        <w:rPr>
          <w:rFonts w:asciiTheme="minorHAnsi" w:hAnsiTheme="minorHAnsi"/>
          <w:sz w:val="22"/>
          <w:szCs w:val="22"/>
        </w:rPr>
      </w:pPr>
    </w:p>
    <w:p w:rsidR="00BE0F00" w:rsidRPr="00C414A3" w:rsidRDefault="00BE0F00" w:rsidP="00BE0F00">
      <w:pPr>
        <w:jc w:val="right"/>
        <w:rPr>
          <w:rFonts w:asciiTheme="minorHAnsi" w:hAnsiTheme="minorHAnsi"/>
          <w:sz w:val="22"/>
          <w:szCs w:val="22"/>
        </w:rPr>
      </w:pPr>
      <w:r w:rsidRPr="00C414A3">
        <w:rPr>
          <w:rFonts w:asciiTheme="minorHAnsi" w:hAnsiTheme="minorHAnsi"/>
          <w:sz w:val="22"/>
          <w:szCs w:val="22"/>
        </w:rPr>
        <w:t>......................................, dnia ........................... roku</w:t>
      </w:r>
    </w:p>
    <w:p w:rsidR="00BE0F00" w:rsidRPr="00C414A3" w:rsidRDefault="00BE0F00" w:rsidP="00BE0F00">
      <w:pPr>
        <w:jc w:val="right"/>
        <w:rPr>
          <w:rFonts w:asciiTheme="minorHAnsi" w:hAnsiTheme="minorHAnsi"/>
          <w:i/>
          <w:sz w:val="22"/>
          <w:szCs w:val="22"/>
        </w:rPr>
      </w:pPr>
      <w:r w:rsidRPr="00C414A3">
        <w:rPr>
          <w:rFonts w:asciiTheme="minorHAnsi" w:hAnsiTheme="minorHAnsi"/>
          <w:i/>
          <w:sz w:val="22"/>
          <w:szCs w:val="22"/>
        </w:rPr>
        <w:t>(miejscowość)                                     (data)</w:t>
      </w:r>
    </w:p>
    <w:p w:rsidR="00BE0F00" w:rsidRPr="00453B5D" w:rsidRDefault="007473DE" w:rsidP="00BE0F00">
      <w:pPr>
        <w:jc w:val="both"/>
        <w:rPr>
          <w:rFonts w:asciiTheme="minorHAnsi" w:hAnsiTheme="minorHAnsi"/>
          <w:sz w:val="22"/>
          <w:szCs w:val="22"/>
        </w:rPr>
      </w:pPr>
      <w:r w:rsidRPr="00453B5D">
        <w:rPr>
          <w:rFonts w:asciiTheme="minorHAnsi" w:hAnsiTheme="minorHAnsi"/>
          <w:sz w:val="22"/>
          <w:szCs w:val="22"/>
        </w:rPr>
        <w:t>Imię i Nazwisko</w:t>
      </w:r>
    </w:p>
    <w:p w:rsidR="007473DE" w:rsidRPr="00453B5D" w:rsidRDefault="007473DE" w:rsidP="00BE0F00">
      <w:pPr>
        <w:jc w:val="both"/>
        <w:rPr>
          <w:rFonts w:asciiTheme="minorHAnsi" w:hAnsiTheme="minorHAnsi"/>
          <w:sz w:val="22"/>
          <w:szCs w:val="22"/>
        </w:rPr>
      </w:pPr>
      <w:r w:rsidRPr="00453B5D">
        <w:rPr>
          <w:rFonts w:asciiTheme="minorHAnsi" w:hAnsiTheme="minorHAnsi"/>
          <w:sz w:val="22"/>
          <w:szCs w:val="22"/>
        </w:rPr>
        <w:t>ul. ………………….</w:t>
      </w:r>
    </w:p>
    <w:p w:rsidR="007473DE" w:rsidRPr="00453B5D" w:rsidRDefault="007473DE" w:rsidP="00BE0F00">
      <w:pPr>
        <w:jc w:val="both"/>
        <w:rPr>
          <w:rFonts w:asciiTheme="minorHAnsi" w:hAnsiTheme="minorHAnsi"/>
          <w:sz w:val="22"/>
          <w:szCs w:val="22"/>
        </w:rPr>
      </w:pPr>
      <w:r w:rsidRPr="00453B5D">
        <w:rPr>
          <w:rFonts w:asciiTheme="minorHAnsi" w:hAnsiTheme="minorHAnsi"/>
          <w:sz w:val="22"/>
          <w:szCs w:val="22"/>
        </w:rPr>
        <w:t>Kod, Miasto</w:t>
      </w:r>
    </w:p>
    <w:p w:rsidR="007473DE" w:rsidRPr="00453B5D" w:rsidRDefault="007473DE" w:rsidP="00BE0F00">
      <w:pPr>
        <w:jc w:val="both"/>
        <w:rPr>
          <w:rFonts w:asciiTheme="minorHAnsi" w:hAnsiTheme="minorHAnsi"/>
          <w:sz w:val="22"/>
          <w:szCs w:val="22"/>
        </w:rPr>
      </w:pPr>
      <w:r w:rsidRPr="00453B5D">
        <w:rPr>
          <w:rFonts w:asciiTheme="minorHAnsi" w:hAnsiTheme="minorHAnsi"/>
          <w:sz w:val="22"/>
          <w:szCs w:val="22"/>
        </w:rPr>
        <w:t>Tel………………….</w:t>
      </w:r>
    </w:p>
    <w:p w:rsidR="007473DE" w:rsidRPr="00453B5D" w:rsidRDefault="007473DE" w:rsidP="00BE0F00">
      <w:pPr>
        <w:jc w:val="both"/>
        <w:rPr>
          <w:rFonts w:asciiTheme="minorHAnsi" w:hAnsiTheme="minorHAnsi"/>
          <w:sz w:val="22"/>
          <w:szCs w:val="22"/>
        </w:rPr>
      </w:pPr>
      <w:r w:rsidRPr="00453B5D">
        <w:rPr>
          <w:rFonts w:asciiTheme="minorHAnsi" w:hAnsiTheme="minorHAnsi"/>
          <w:sz w:val="22"/>
          <w:szCs w:val="22"/>
        </w:rPr>
        <w:t>e-mail:……………</w:t>
      </w:r>
    </w:p>
    <w:p w:rsidR="00BE0F00" w:rsidRPr="00C414A3" w:rsidRDefault="00D32AF5" w:rsidP="00C81017">
      <w:pPr>
        <w:ind w:left="4956"/>
        <w:jc w:val="both"/>
        <w:rPr>
          <w:rFonts w:asciiTheme="minorHAnsi" w:hAnsiTheme="minorHAnsi"/>
          <w:b/>
          <w:sz w:val="22"/>
          <w:szCs w:val="22"/>
        </w:rPr>
      </w:pPr>
      <w:r w:rsidRPr="00C414A3">
        <w:rPr>
          <w:rFonts w:asciiTheme="minorHAnsi" w:hAnsiTheme="minorHAnsi"/>
          <w:b/>
          <w:sz w:val="22"/>
          <w:szCs w:val="22"/>
        </w:rPr>
        <w:t>Centrum Projektów Europejskich</w:t>
      </w:r>
      <w:bookmarkStart w:id="0" w:name="_GoBack"/>
      <w:bookmarkEnd w:id="0"/>
    </w:p>
    <w:p w:rsidR="00BE0F00" w:rsidRPr="00C414A3" w:rsidRDefault="00BE0F00" w:rsidP="00C81017">
      <w:pPr>
        <w:ind w:left="4956"/>
        <w:jc w:val="both"/>
        <w:rPr>
          <w:rFonts w:asciiTheme="minorHAnsi" w:hAnsiTheme="minorHAnsi"/>
          <w:b/>
          <w:sz w:val="22"/>
          <w:szCs w:val="22"/>
        </w:rPr>
      </w:pPr>
      <w:r w:rsidRPr="00C414A3">
        <w:rPr>
          <w:rFonts w:asciiTheme="minorHAnsi" w:hAnsiTheme="minorHAnsi"/>
          <w:b/>
          <w:sz w:val="22"/>
          <w:szCs w:val="22"/>
        </w:rPr>
        <w:t xml:space="preserve">ul. </w:t>
      </w:r>
      <w:r w:rsidR="00D32AF5" w:rsidRPr="00C414A3">
        <w:rPr>
          <w:rFonts w:asciiTheme="minorHAnsi" w:hAnsiTheme="minorHAnsi"/>
          <w:b/>
          <w:sz w:val="22"/>
          <w:szCs w:val="22"/>
        </w:rPr>
        <w:t>Domaniewska 39a</w:t>
      </w:r>
    </w:p>
    <w:p w:rsidR="00BE0F00" w:rsidRPr="00C414A3" w:rsidRDefault="00D32AF5" w:rsidP="00C81017">
      <w:pPr>
        <w:ind w:left="4956"/>
        <w:jc w:val="both"/>
        <w:rPr>
          <w:rFonts w:asciiTheme="minorHAnsi" w:hAnsiTheme="minorHAnsi"/>
          <w:b/>
          <w:sz w:val="22"/>
          <w:szCs w:val="22"/>
        </w:rPr>
      </w:pPr>
      <w:r w:rsidRPr="00C414A3">
        <w:rPr>
          <w:rFonts w:asciiTheme="minorHAnsi" w:hAnsiTheme="minorHAnsi"/>
          <w:b/>
          <w:sz w:val="22"/>
          <w:szCs w:val="22"/>
        </w:rPr>
        <w:t>02</w:t>
      </w:r>
      <w:r w:rsidR="00BE0F00" w:rsidRPr="00C414A3">
        <w:rPr>
          <w:rFonts w:asciiTheme="minorHAnsi" w:hAnsiTheme="minorHAnsi"/>
          <w:b/>
          <w:sz w:val="22"/>
          <w:szCs w:val="22"/>
        </w:rPr>
        <w:t>-</w:t>
      </w:r>
      <w:r w:rsidRPr="00C414A3">
        <w:rPr>
          <w:rFonts w:asciiTheme="minorHAnsi" w:hAnsiTheme="minorHAnsi"/>
          <w:b/>
          <w:sz w:val="22"/>
          <w:szCs w:val="22"/>
        </w:rPr>
        <w:t>672</w:t>
      </w:r>
      <w:r w:rsidR="00BE0F00" w:rsidRPr="00C414A3">
        <w:rPr>
          <w:rFonts w:asciiTheme="minorHAnsi" w:hAnsiTheme="minorHAnsi"/>
          <w:b/>
          <w:sz w:val="22"/>
          <w:szCs w:val="22"/>
        </w:rPr>
        <w:t>Warszawa</w:t>
      </w:r>
    </w:p>
    <w:p w:rsidR="00C81017" w:rsidRPr="00C414A3" w:rsidRDefault="00C81017" w:rsidP="00C81017">
      <w:pPr>
        <w:pStyle w:val="Nagwek1"/>
        <w:jc w:val="center"/>
        <w:rPr>
          <w:rFonts w:asciiTheme="minorHAnsi" w:hAnsiTheme="minorHAnsi" w:cs="Times New Roman"/>
          <w:sz w:val="22"/>
          <w:szCs w:val="22"/>
        </w:rPr>
      </w:pPr>
      <w:r w:rsidRPr="00C414A3">
        <w:rPr>
          <w:rFonts w:asciiTheme="minorHAnsi" w:hAnsiTheme="minorHAnsi" w:cs="Times New Roman"/>
          <w:sz w:val="22"/>
          <w:szCs w:val="22"/>
        </w:rPr>
        <w:t>OFERTA</w:t>
      </w:r>
    </w:p>
    <w:p w:rsidR="0010593F" w:rsidRPr="00C414A3" w:rsidRDefault="0010593F" w:rsidP="0010593F">
      <w:pPr>
        <w:jc w:val="center"/>
        <w:rPr>
          <w:rFonts w:asciiTheme="minorHAnsi" w:hAnsiTheme="minorHAnsi"/>
          <w:b/>
          <w:sz w:val="22"/>
          <w:szCs w:val="22"/>
        </w:rPr>
      </w:pPr>
      <w:r w:rsidRPr="00C414A3">
        <w:rPr>
          <w:rFonts w:asciiTheme="minorHAnsi" w:hAnsiTheme="minorHAnsi"/>
          <w:b/>
          <w:sz w:val="22"/>
          <w:szCs w:val="22"/>
        </w:rPr>
        <w:t>Świadczenie usług</w:t>
      </w:r>
      <w:r w:rsidR="007473DE">
        <w:rPr>
          <w:rFonts w:asciiTheme="minorHAnsi" w:hAnsiTheme="minorHAnsi"/>
          <w:b/>
          <w:sz w:val="22"/>
          <w:szCs w:val="22"/>
        </w:rPr>
        <w:t xml:space="preserve"> </w:t>
      </w:r>
      <w:r w:rsidR="007473DE" w:rsidRPr="007473DE">
        <w:rPr>
          <w:rFonts w:asciiTheme="minorHAnsi" w:hAnsiTheme="minorHAnsi"/>
          <w:b/>
          <w:sz w:val="22"/>
          <w:szCs w:val="22"/>
        </w:rPr>
        <w:t xml:space="preserve">obsługi techniczno-biurowej </w:t>
      </w:r>
      <w:r w:rsidR="00453B5D">
        <w:rPr>
          <w:rFonts w:asciiTheme="minorHAnsi" w:hAnsiTheme="minorHAnsi"/>
          <w:b/>
          <w:sz w:val="22"/>
          <w:szCs w:val="22"/>
        </w:rPr>
        <w:t xml:space="preserve">dla </w:t>
      </w:r>
      <w:r w:rsidR="007473DE" w:rsidRPr="007473DE">
        <w:rPr>
          <w:rFonts w:asciiTheme="minorHAnsi" w:hAnsiTheme="minorHAnsi"/>
          <w:b/>
          <w:sz w:val="22"/>
          <w:szCs w:val="22"/>
        </w:rPr>
        <w:t>Wydziału Kontroli</w:t>
      </w:r>
      <w:r w:rsidRPr="00C414A3">
        <w:rPr>
          <w:rFonts w:asciiTheme="minorHAnsi" w:hAnsiTheme="minorHAnsi"/>
          <w:b/>
          <w:sz w:val="22"/>
          <w:szCs w:val="22"/>
        </w:rPr>
        <w:t xml:space="preserve"> </w:t>
      </w:r>
      <w:r w:rsidR="00453B5D">
        <w:rPr>
          <w:rFonts w:asciiTheme="minorHAnsi" w:hAnsiTheme="minorHAnsi"/>
          <w:b/>
          <w:sz w:val="22"/>
          <w:szCs w:val="22"/>
        </w:rPr>
        <w:t>CPE</w:t>
      </w:r>
    </w:p>
    <w:p w:rsidR="006E1B91" w:rsidRPr="00C414A3" w:rsidRDefault="006E1B91" w:rsidP="006E1B91">
      <w:pPr>
        <w:jc w:val="center"/>
        <w:rPr>
          <w:rFonts w:asciiTheme="minorHAnsi" w:hAnsiTheme="minorHAnsi"/>
          <w:b/>
          <w:sz w:val="22"/>
          <w:szCs w:val="22"/>
        </w:rPr>
      </w:pPr>
    </w:p>
    <w:p w:rsidR="00BE0F00" w:rsidRPr="00453B5D" w:rsidRDefault="00453B5D" w:rsidP="00BE0F00">
      <w:pPr>
        <w:tabs>
          <w:tab w:val="left" w:pos="360"/>
        </w:tabs>
        <w:ind w:right="4"/>
        <w:jc w:val="both"/>
        <w:rPr>
          <w:rFonts w:asciiTheme="minorHAnsi" w:hAnsiTheme="minorHAnsi"/>
          <w:sz w:val="22"/>
          <w:szCs w:val="22"/>
        </w:rPr>
      </w:pPr>
      <w:r w:rsidRPr="00453B5D">
        <w:rPr>
          <w:rFonts w:asciiTheme="minorHAnsi" w:hAnsiTheme="minorHAnsi"/>
          <w:smallCaps/>
          <w:sz w:val="22"/>
          <w:szCs w:val="22"/>
        </w:rPr>
        <w:t>Ja niżej podpisany/podpisana, w odpowiedzi na ogłoszone zapytanie ofertowe składam niniejszą ofertę.</w:t>
      </w:r>
    </w:p>
    <w:p w:rsidR="000C738C" w:rsidRPr="00453B5D" w:rsidRDefault="000C738C" w:rsidP="00443FFA">
      <w:pPr>
        <w:tabs>
          <w:tab w:val="left" w:pos="360"/>
        </w:tabs>
        <w:ind w:right="4"/>
        <w:rPr>
          <w:rFonts w:asciiTheme="minorHAnsi" w:hAnsiTheme="minorHAnsi"/>
          <w:smallCaps/>
          <w:sz w:val="22"/>
          <w:szCs w:val="22"/>
        </w:rPr>
      </w:pPr>
    </w:p>
    <w:p w:rsidR="00BE0F00" w:rsidRPr="00453B5D" w:rsidRDefault="00453B5D" w:rsidP="00443FFA">
      <w:pPr>
        <w:tabs>
          <w:tab w:val="left" w:pos="360"/>
        </w:tabs>
        <w:ind w:right="4"/>
        <w:rPr>
          <w:rFonts w:asciiTheme="minorHAnsi" w:hAnsiTheme="minorHAnsi"/>
          <w:smallCaps/>
          <w:sz w:val="22"/>
          <w:szCs w:val="22"/>
        </w:rPr>
      </w:pPr>
      <w:r w:rsidRPr="00453B5D">
        <w:rPr>
          <w:rFonts w:asciiTheme="minorHAnsi" w:hAnsiTheme="minorHAnsi"/>
          <w:smallCaps/>
          <w:sz w:val="22"/>
          <w:szCs w:val="22"/>
        </w:rPr>
        <w:t>Treść Oferty</w:t>
      </w:r>
    </w:p>
    <w:p w:rsidR="00885C58" w:rsidRDefault="00453B5D" w:rsidP="00217E0E">
      <w:pPr>
        <w:tabs>
          <w:tab w:val="left" w:pos="284"/>
        </w:tabs>
        <w:jc w:val="both"/>
        <w:rPr>
          <w:ins w:id="1" w:author="Szymon Denis" w:date="2019-08-07T15:37:00Z"/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</w:t>
      </w:r>
      <w:r w:rsidRPr="00453B5D">
        <w:rPr>
          <w:rFonts w:asciiTheme="minorHAnsi" w:hAnsiTheme="minorHAnsi"/>
          <w:sz w:val="22"/>
          <w:szCs w:val="22"/>
        </w:rPr>
        <w:t>feruj</w:t>
      </w:r>
      <w:r>
        <w:rPr>
          <w:rFonts w:asciiTheme="minorHAnsi" w:hAnsiTheme="minorHAnsi"/>
          <w:sz w:val="22"/>
          <w:szCs w:val="22"/>
        </w:rPr>
        <w:t>ę</w:t>
      </w:r>
      <w:r w:rsidRPr="00453B5D">
        <w:rPr>
          <w:rFonts w:asciiTheme="minorHAnsi" w:hAnsiTheme="minorHAnsi"/>
          <w:sz w:val="22"/>
          <w:szCs w:val="22"/>
        </w:rPr>
        <w:t xml:space="preserve"> realizację </w:t>
      </w:r>
      <w:r>
        <w:rPr>
          <w:rFonts w:asciiTheme="minorHAnsi" w:hAnsiTheme="minorHAnsi"/>
          <w:sz w:val="22"/>
          <w:szCs w:val="22"/>
        </w:rPr>
        <w:t>zlecenia</w:t>
      </w:r>
      <w:r w:rsidRPr="00453B5D">
        <w:rPr>
          <w:rFonts w:asciiTheme="minorHAnsi" w:hAnsiTheme="minorHAnsi"/>
          <w:sz w:val="22"/>
          <w:szCs w:val="22"/>
        </w:rPr>
        <w:t xml:space="preserve"> za </w:t>
      </w:r>
      <w:r>
        <w:rPr>
          <w:rFonts w:asciiTheme="minorHAnsi" w:hAnsiTheme="minorHAnsi"/>
          <w:sz w:val="22"/>
          <w:szCs w:val="22"/>
        </w:rPr>
        <w:t>wynagrodzeniem</w:t>
      </w:r>
      <w:r w:rsidRPr="00453B5D">
        <w:rPr>
          <w:rFonts w:asciiTheme="minorHAnsi" w:hAnsiTheme="minorHAnsi"/>
          <w:sz w:val="22"/>
          <w:szCs w:val="22"/>
        </w:rPr>
        <w:t xml:space="preserve"> brutto</w:t>
      </w:r>
      <w:r>
        <w:rPr>
          <w:rFonts w:asciiTheme="minorHAnsi" w:hAnsiTheme="minorHAnsi"/>
          <w:sz w:val="22"/>
          <w:szCs w:val="22"/>
        </w:rPr>
        <w:t xml:space="preserve"> w wysokości</w:t>
      </w:r>
      <w:r w:rsidRPr="00453B5D">
        <w:rPr>
          <w:rFonts w:asciiTheme="minorHAnsi" w:hAnsiTheme="minorHAnsi"/>
          <w:sz w:val="22"/>
          <w:szCs w:val="22"/>
        </w:rPr>
        <w:t xml:space="preserve"> ………</w:t>
      </w:r>
      <w:r>
        <w:rPr>
          <w:rFonts w:asciiTheme="minorHAnsi" w:hAnsiTheme="minorHAnsi"/>
          <w:sz w:val="22"/>
          <w:szCs w:val="22"/>
        </w:rPr>
        <w:t>……..</w:t>
      </w:r>
      <w:r w:rsidRPr="00453B5D">
        <w:rPr>
          <w:rFonts w:asciiTheme="minorHAnsi" w:hAnsiTheme="minorHAnsi"/>
          <w:sz w:val="22"/>
          <w:szCs w:val="22"/>
        </w:rPr>
        <w:t>…… PLN za godzinę.</w:t>
      </w:r>
    </w:p>
    <w:p w:rsidR="00E461D5" w:rsidRPr="00453B5D" w:rsidDel="00E461D5" w:rsidRDefault="00E461D5" w:rsidP="00217E0E">
      <w:pPr>
        <w:tabs>
          <w:tab w:val="left" w:pos="284"/>
        </w:tabs>
        <w:jc w:val="both"/>
        <w:rPr>
          <w:del w:id="2" w:author="Szymon Denis" w:date="2019-08-07T15:37:00Z"/>
          <w:rFonts w:asciiTheme="minorHAnsi" w:hAnsiTheme="minorHAnsi"/>
          <w:sz w:val="22"/>
          <w:szCs w:val="22"/>
        </w:rPr>
      </w:pPr>
    </w:p>
    <w:p w:rsidR="00453B5D" w:rsidRPr="00453B5D" w:rsidRDefault="00453B5D" w:rsidP="00217E0E">
      <w:pPr>
        <w:tabs>
          <w:tab w:val="left" w:pos="284"/>
        </w:tabs>
        <w:jc w:val="both"/>
        <w:rPr>
          <w:rFonts w:asciiTheme="minorHAnsi" w:hAnsiTheme="minorHAnsi"/>
          <w:sz w:val="22"/>
          <w:szCs w:val="22"/>
        </w:rPr>
      </w:pPr>
    </w:p>
    <w:p w:rsidR="001B2872" w:rsidRPr="00453B5D" w:rsidRDefault="00453B5D" w:rsidP="00453B5D">
      <w:pPr>
        <w:tabs>
          <w:tab w:val="left" w:pos="360"/>
        </w:tabs>
        <w:ind w:right="4"/>
        <w:jc w:val="both"/>
        <w:rPr>
          <w:rFonts w:asciiTheme="minorHAnsi" w:hAnsiTheme="minorHAnsi"/>
          <w:smallCaps/>
          <w:sz w:val="22"/>
          <w:szCs w:val="22"/>
        </w:rPr>
      </w:pPr>
      <w:r w:rsidRPr="00453B5D">
        <w:rPr>
          <w:rFonts w:asciiTheme="minorHAnsi" w:hAnsiTheme="minorHAnsi"/>
          <w:smallCaps/>
          <w:sz w:val="22"/>
          <w:szCs w:val="22"/>
        </w:rPr>
        <w:t>Oświadczenia</w:t>
      </w:r>
    </w:p>
    <w:p w:rsidR="00BE0F00" w:rsidRPr="00C414A3" w:rsidRDefault="00C81017" w:rsidP="00217E0E">
      <w:pPr>
        <w:pStyle w:val="Akapitzlist"/>
        <w:numPr>
          <w:ilvl w:val="1"/>
          <w:numId w:val="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C414A3">
        <w:rPr>
          <w:rFonts w:asciiTheme="minorHAnsi" w:hAnsiTheme="minorHAnsi"/>
          <w:sz w:val="22"/>
          <w:szCs w:val="22"/>
        </w:rPr>
        <w:t>Z</w:t>
      </w:r>
      <w:r w:rsidR="00BE0F00" w:rsidRPr="00C414A3">
        <w:rPr>
          <w:rFonts w:asciiTheme="minorHAnsi" w:hAnsiTheme="minorHAnsi"/>
          <w:sz w:val="22"/>
          <w:szCs w:val="22"/>
        </w:rPr>
        <w:t>apozna</w:t>
      </w:r>
      <w:r w:rsidR="00453B5D">
        <w:rPr>
          <w:rFonts w:asciiTheme="minorHAnsi" w:hAnsiTheme="minorHAnsi"/>
          <w:sz w:val="22"/>
          <w:szCs w:val="22"/>
        </w:rPr>
        <w:t>łem/łam</w:t>
      </w:r>
      <w:r w:rsidR="00BE0F00" w:rsidRPr="00C414A3">
        <w:rPr>
          <w:rFonts w:asciiTheme="minorHAnsi" w:hAnsiTheme="minorHAnsi"/>
          <w:sz w:val="22"/>
          <w:szCs w:val="22"/>
        </w:rPr>
        <w:t xml:space="preserve"> się z </w:t>
      </w:r>
      <w:r w:rsidR="005E6F79">
        <w:rPr>
          <w:rFonts w:asciiTheme="minorHAnsi" w:hAnsiTheme="minorHAnsi"/>
          <w:sz w:val="22"/>
          <w:szCs w:val="22"/>
        </w:rPr>
        <w:t>całą dokumentacją dotycząca sprawy i</w:t>
      </w:r>
      <w:r w:rsidR="00BE0F00" w:rsidRPr="00C414A3">
        <w:rPr>
          <w:rFonts w:asciiTheme="minorHAnsi" w:hAnsiTheme="minorHAnsi"/>
          <w:sz w:val="22"/>
          <w:szCs w:val="22"/>
        </w:rPr>
        <w:t xml:space="preserve"> nie wnos</w:t>
      </w:r>
      <w:r w:rsidR="00453B5D">
        <w:rPr>
          <w:rFonts w:asciiTheme="minorHAnsi" w:hAnsiTheme="minorHAnsi"/>
          <w:sz w:val="22"/>
          <w:szCs w:val="22"/>
        </w:rPr>
        <w:t>zę</w:t>
      </w:r>
      <w:r w:rsidR="00BE0F00" w:rsidRPr="00C414A3">
        <w:rPr>
          <w:rFonts w:asciiTheme="minorHAnsi" w:hAnsiTheme="minorHAnsi"/>
          <w:sz w:val="22"/>
          <w:szCs w:val="22"/>
        </w:rPr>
        <w:t xml:space="preserve"> do niej zastrzeżeń</w:t>
      </w:r>
      <w:r w:rsidR="005E6F79">
        <w:rPr>
          <w:rFonts w:asciiTheme="minorHAnsi" w:hAnsiTheme="minorHAnsi"/>
          <w:sz w:val="22"/>
          <w:szCs w:val="22"/>
        </w:rPr>
        <w:t>.</w:t>
      </w:r>
    </w:p>
    <w:p w:rsidR="00BE0F00" w:rsidRPr="00C414A3" w:rsidRDefault="00885C58" w:rsidP="00217E0E">
      <w:pPr>
        <w:pStyle w:val="Akapitzlist"/>
        <w:numPr>
          <w:ilvl w:val="1"/>
          <w:numId w:val="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C414A3">
        <w:rPr>
          <w:rFonts w:asciiTheme="minorHAnsi" w:hAnsiTheme="minorHAnsi"/>
          <w:sz w:val="22"/>
          <w:szCs w:val="22"/>
        </w:rPr>
        <w:t>J</w:t>
      </w:r>
      <w:r w:rsidR="00BE0F00" w:rsidRPr="00C414A3">
        <w:rPr>
          <w:rFonts w:asciiTheme="minorHAnsi" w:hAnsiTheme="minorHAnsi"/>
          <w:sz w:val="22"/>
          <w:szCs w:val="22"/>
        </w:rPr>
        <w:t>este</w:t>
      </w:r>
      <w:r w:rsidR="00453B5D">
        <w:rPr>
          <w:rFonts w:asciiTheme="minorHAnsi" w:hAnsiTheme="minorHAnsi"/>
          <w:sz w:val="22"/>
          <w:szCs w:val="22"/>
        </w:rPr>
        <w:t>m</w:t>
      </w:r>
      <w:r w:rsidR="00BE0F00" w:rsidRPr="00C414A3">
        <w:rPr>
          <w:rFonts w:asciiTheme="minorHAnsi" w:hAnsiTheme="minorHAnsi"/>
          <w:sz w:val="22"/>
          <w:szCs w:val="22"/>
        </w:rPr>
        <w:t xml:space="preserve"> związa</w:t>
      </w:r>
      <w:r w:rsidR="00453B5D">
        <w:rPr>
          <w:rFonts w:asciiTheme="minorHAnsi" w:hAnsiTheme="minorHAnsi"/>
          <w:sz w:val="22"/>
          <w:szCs w:val="22"/>
        </w:rPr>
        <w:t>ny/a</w:t>
      </w:r>
      <w:r w:rsidR="00BE0F00" w:rsidRPr="00C414A3">
        <w:rPr>
          <w:rFonts w:asciiTheme="minorHAnsi" w:hAnsiTheme="minorHAnsi"/>
          <w:sz w:val="22"/>
          <w:szCs w:val="22"/>
        </w:rPr>
        <w:t xml:space="preserve"> niniejszą ofertą </w:t>
      </w:r>
      <w:r w:rsidR="005E6F79">
        <w:rPr>
          <w:rFonts w:asciiTheme="minorHAnsi" w:hAnsiTheme="minorHAnsi"/>
          <w:sz w:val="22"/>
          <w:szCs w:val="22"/>
        </w:rPr>
        <w:t>przez 60 dni</w:t>
      </w:r>
      <w:r w:rsidR="00900DF2" w:rsidRPr="00C414A3">
        <w:rPr>
          <w:rFonts w:asciiTheme="minorHAnsi" w:hAnsiTheme="minorHAnsi"/>
          <w:sz w:val="22"/>
          <w:szCs w:val="22"/>
        </w:rPr>
        <w:t>.</w:t>
      </w:r>
    </w:p>
    <w:p w:rsidR="00145F79" w:rsidRPr="00453B5D" w:rsidRDefault="00885C58" w:rsidP="004A28CA">
      <w:pPr>
        <w:pStyle w:val="Akapitzlist"/>
        <w:numPr>
          <w:ilvl w:val="1"/>
          <w:numId w:val="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53B5D">
        <w:rPr>
          <w:rFonts w:asciiTheme="minorHAnsi" w:hAnsiTheme="minorHAnsi"/>
          <w:sz w:val="22"/>
          <w:szCs w:val="22"/>
        </w:rPr>
        <w:t>Z</w:t>
      </w:r>
      <w:r w:rsidR="00BE0F00" w:rsidRPr="00453B5D">
        <w:rPr>
          <w:rFonts w:asciiTheme="minorHAnsi" w:hAnsiTheme="minorHAnsi"/>
          <w:sz w:val="22"/>
          <w:szCs w:val="22"/>
        </w:rPr>
        <w:t>awarty w</w:t>
      </w:r>
      <w:r w:rsidR="00900DF2" w:rsidRPr="00453B5D">
        <w:rPr>
          <w:rFonts w:asciiTheme="minorHAnsi" w:hAnsiTheme="minorHAnsi"/>
          <w:sz w:val="22"/>
          <w:szCs w:val="22"/>
        </w:rPr>
        <w:t xml:space="preserve"> </w:t>
      </w:r>
      <w:r w:rsidR="005E6F79" w:rsidRPr="00453B5D">
        <w:rPr>
          <w:rFonts w:asciiTheme="minorHAnsi" w:hAnsiTheme="minorHAnsi"/>
          <w:sz w:val="22"/>
          <w:szCs w:val="22"/>
        </w:rPr>
        <w:t xml:space="preserve">dokumentacji </w:t>
      </w:r>
      <w:r w:rsidR="00BE0F00" w:rsidRPr="00453B5D">
        <w:rPr>
          <w:rFonts w:asciiTheme="minorHAnsi" w:hAnsiTheme="minorHAnsi"/>
          <w:sz w:val="22"/>
          <w:szCs w:val="22"/>
        </w:rPr>
        <w:t>wz</w:t>
      </w:r>
      <w:r w:rsidR="00443FFA" w:rsidRPr="00453B5D">
        <w:rPr>
          <w:rFonts w:asciiTheme="minorHAnsi" w:hAnsiTheme="minorHAnsi"/>
          <w:sz w:val="22"/>
          <w:szCs w:val="22"/>
        </w:rPr>
        <w:t>ór umowy został przez</w:t>
      </w:r>
      <w:r w:rsidR="00453B5D" w:rsidRPr="00453B5D">
        <w:rPr>
          <w:rFonts w:asciiTheme="minorHAnsi" w:hAnsiTheme="minorHAnsi"/>
          <w:sz w:val="22"/>
          <w:szCs w:val="22"/>
        </w:rPr>
        <w:t>e</w:t>
      </w:r>
      <w:r w:rsidR="00443FFA" w:rsidRPr="00453B5D">
        <w:rPr>
          <w:rFonts w:asciiTheme="minorHAnsi" w:hAnsiTheme="minorHAnsi"/>
          <w:sz w:val="22"/>
          <w:szCs w:val="22"/>
        </w:rPr>
        <w:t xml:space="preserve"> </w:t>
      </w:r>
      <w:r w:rsidR="00453B5D" w:rsidRPr="00453B5D">
        <w:rPr>
          <w:rFonts w:asciiTheme="minorHAnsi" w:hAnsiTheme="minorHAnsi"/>
          <w:sz w:val="22"/>
          <w:szCs w:val="22"/>
        </w:rPr>
        <w:t>mnie</w:t>
      </w:r>
      <w:r w:rsidR="00443FFA" w:rsidRPr="00453B5D">
        <w:rPr>
          <w:rFonts w:asciiTheme="minorHAnsi" w:hAnsiTheme="minorHAnsi"/>
          <w:sz w:val="22"/>
          <w:szCs w:val="22"/>
        </w:rPr>
        <w:t xml:space="preserve"> </w:t>
      </w:r>
      <w:r w:rsidR="00BE0F00" w:rsidRPr="00453B5D">
        <w:rPr>
          <w:rFonts w:asciiTheme="minorHAnsi" w:hAnsiTheme="minorHAnsi"/>
          <w:sz w:val="22"/>
          <w:szCs w:val="22"/>
        </w:rPr>
        <w:t>zaakceptowany i zobowiązuj</w:t>
      </w:r>
      <w:r w:rsidR="00453B5D" w:rsidRPr="00453B5D">
        <w:rPr>
          <w:rFonts w:asciiTheme="minorHAnsi" w:hAnsiTheme="minorHAnsi"/>
          <w:sz w:val="22"/>
          <w:szCs w:val="22"/>
        </w:rPr>
        <w:t>ę</w:t>
      </w:r>
      <w:r w:rsidR="00BE0F00" w:rsidRPr="00453B5D">
        <w:rPr>
          <w:rFonts w:asciiTheme="minorHAnsi" w:hAnsiTheme="minorHAnsi"/>
          <w:sz w:val="22"/>
          <w:szCs w:val="22"/>
        </w:rPr>
        <w:t xml:space="preserve"> się w</w:t>
      </w:r>
      <w:r w:rsidR="00453B5D">
        <w:rPr>
          <w:rFonts w:asciiTheme="minorHAnsi" w:hAnsiTheme="minorHAnsi"/>
          <w:sz w:val="22"/>
          <w:szCs w:val="22"/>
        </w:rPr>
        <w:t> </w:t>
      </w:r>
      <w:r w:rsidR="00BE0F00" w:rsidRPr="00453B5D">
        <w:rPr>
          <w:rFonts w:asciiTheme="minorHAnsi" w:hAnsiTheme="minorHAnsi"/>
          <w:sz w:val="22"/>
          <w:szCs w:val="22"/>
        </w:rPr>
        <w:t xml:space="preserve">przypadku wybrania </w:t>
      </w:r>
      <w:r w:rsidR="00453B5D" w:rsidRPr="00453B5D">
        <w:rPr>
          <w:rFonts w:asciiTheme="minorHAnsi" w:hAnsiTheme="minorHAnsi"/>
          <w:sz w:val="22"/>
          <w:szCs w:val="22"/>
        </w:rPr>
        <w:t>mojej</w:t>
      </w:r>
      <w:r w:rsidR="00443FFA" w:rsidRPr="00453B5D">
        <w:rPr>
          <w:rFonts w:asciiTheme="minorHAnsi" w:hAnsiTheme="minorHAnsi"/>
          <w:sz w:val="22"/>
          <w:szCs w:val="22"/>
        </w:rPr>
        <w:t xml:space="preserve"> oferty – do zawarcia </w:t>
      </w:r>
      <w:r w:rsidR="00BE0F00" w:rsidRPr="00453B5D">
        <w:rPr>
          <w:rFonts w:asciiTheme="minorHAnsi" w:hAnsiTheme="minorHAnsi"/>
          <w:sz w:val="22"/>
          <w:szCs w:val="22"/>
        </w:rPr>
        <w:t xml:space="preserve">umowy według </w:t>
      </w:r>
      <w:r w:rsidR="005E6F79" w:rsidRPr="00453B5D">
        <w:rPr>
          <w:rFonts w:asciiTheme="minorHAnsi" w:hAnsiTheme="minorHAnsi"/>
          <w:sz w:val="22"/>
          <w:szCs w:val="22"/>
        </w:rPr>
        <w:t>tego wzoru</w:t>
      </w:r>
      <w:r w:rsidR="00BE0F00" w:rsidRPr="00453B5D">
        <w:rPr>
          <w:rFonts w:asciiTheme="minorHAnsi" w:hAnsiTheme="minorHAnsi"/>
          <w:sz w:val="22"/>
          <w:szCs w:val="22"/>
        </w:rPr>
        <w:t>, w miejscu i</w:t>
      </w:r>
      <w:r w:rsidR="00453B5D">
        <w:rPr>
          <w:rFonts w:asciiTheme="minorHAnsi" w:hAnsiTheme="minorHAnsi"/>
          <w:sz w:val="22"/>
          <w:szCs w:val="22"/>
        </w:rPr>
        <w:t> </w:t>
      </w:r>
      <w:r w:rsidR="00BE0F00" w:rsidRPr="00453B5D">
        <w:rPr>
          <w:rFonts w:asciiTheme="minorHAnsi" w:hAnsiTheme="minorHAnsi"/>
          <w:sz w:val="22"/>
          <w:szCs w:val="22"/>
        </w:rPr>
        <w:t>terminie wyznaczonym przez Z</w:t>
      </w:r>
      <w:r w:rsidR="00453B5D">
        <w:rPr>
          <w:rFonts w:asciiTheme="minorHAnsi" w:hAnsiTheme="minorHAnsi"/>
          <w:sz w:val="22"/>
          <w:szCs w:val="22"/>
        </w:rPr>
        <w:t>leceniodawcę</w:t>
      </w:r>
      <w:r w:rsidR="00BE0F00" w:rsidRPr="00453B5D">
        <w:rPr>
          <w:rFonts w:asciiTheme="minorHAnsi" w:hAnsiTheme="minorHAnsi"/>
          <w:sz w:val="22"/>
          <w:szCs w:val="22"/>
        </w:rPr>
        <w:t>.</w:t>
      </w:r>
    </w:p>
    <w:p w:rsidR="00885C58" w:rsidRPr="00C414A3" w:rsidRDefault="00885C58" w:rsidP="00217E0E">
      <w:pPr>
        <w:pStyle w:val="Tekstpodstawowy2"/>
        <w:spacing w:after="0" w:line="240" w:lineRule="auto"/>
        <w:rPr>
          <w:rFonts w:asciiTheme="minorHAnsi" w:hAnsiTheme="minorHAnsi"/>
          <w:sz w:val="22"/>
          <w:szCs w:val="22"/>
        </w:rPr>
      </w:pPr>
    </w:p>
    <w:p w:rsidR="00217E0E" w:rsidRPr="00C414A3" w:rsidRDefault="00217E0E" w:rsidP="00217E0E">
      <w:pPr>
        <w:pStyle w:val="Tekstpodstawowy2"/>
        <w:spacing w:after="0" w:line="240" w:lineRule="auto"/>
        <w:rPr>
          <w:rFonts w:asciiTheme="minorHAnsi" w:hAnsiTheme="minorHAnsi"/>
          <w:sz w:val="22"/>
          <w:szCs w:val="22"/>
        </w:rPr>
      </w:pPr>
    </w:p>
    <w:p w:rsidR="00217E0E" w:rsidRPr="00C414A3" w:rsidRDefault="00217E0E" w:rsidP="00217E0E">
      <w:pPr>
        <w:pStyle w:val="Tekstpodstawowy2"/>
        <w:spacing w:after="0" w:line="240" w:lineRule="auto"/>
        <w:rPr>
          <w:rFonts w:asciiTheme="minorHAnsi" w:hAnsiTheme="minorHAnsi"/>
          <w:sz w:val="22"/>
          <w:szCs w:val="22"/>
        </w:rPr>
      </w:pPr>
    </w:p>
    <w:p w:rsidR="00217E0E" w:rsidRPr="00C414A3" w:rsidRDefault="00217E0E" w:rsidP="00217E0E">
      <w:pPr>
        <w:pStyle w:val="Tekstpodstawowy2"/>
        <w:spacing w:after="0" w:line="240" w:lineRule="auto"/>
        <w:rPr>
          <w:rFonts w:asciiTheme="minorHAnsi" w:hAnsiTheme="minorHAnsi"/>
          <w:sz w:val="22"/>
          <w:szCs w:val="22"/>
        </w:rPr>
      </w:pPr>
    </w:p>
    <w:p w:rsidR="00BE0F00" w:rsidRPr="00C414A3" w:rsidRDefault="00BE0F00" w:rsidP="00217E0E">
      <w:pPr>
        <w:pStyle w:val="Tekstpodstawowy2"/>
        <w:spacing w:after="0" w:line="240" w:lineRule="auto"/>
        <w:ind w:left="2832"/>
        <w:jc w:val="right"/>
        <w:rPr>
          <w:rFonts w:asciiTheme="minorHAnsi" w:hAnsiTheme="minorHAnsi"/>
          <w:b/>
          <w:sz w:val="22"/>
          <w:szCs w:val="22"/>
        </w:rPr>
      </w:pPr>
      <w:r w:rsidRPr="00C414A3">
        <w:rPr>
          <w:rFonts w:asciiTheme="minorHAnsi" w:hAnsiTheme="minorHAnsi"/>
          <w:sz w:val="22"/>
          <w:szCs w:val="22"/>
        </w:rPr>
        <w:t>.......................................................................................</w:t>
      </w:r>
    </w:p>
    <w:p w:rsidR="00BE0F00" w:rsidRPr="00C414A3" w:rsidRDefault="00BE0F00" w:rsidP="00217E0E">
      <w:pPr>
        <w:ind w:left="2832"/>
        <w:jc w:val="right"/>
        <w:rPr>
          <w:rFonts w:asciiTheme="minorHAnsi" w:hAnsiTheme="minorHAnsi"/>
          <w:i/>
          <w:sz w:val="22"/>
          <w:szCs w:val="22"/>
        </w:rPr>
      </w:pPr>
      <w:r w:rsidRPr="00C414A3">
        <w:rPr>
          <w:rFonts w:asciiTheme="minorHAnsi" w:hAnsiTheme="minorHAnsi"/>
          <w:i/>
          <w:sz w:val="22"/>
          <w:szCs w:val="22"/>
        </w:rPr>
        <w:t>(podpis)</w:t>
      </w:r>
    </w:p>
    <w:p w:rsidR="00AE6BDE" w:rsidRPr="00C414A3" w:rsidRDefault="00AE6BDE" w:rsidP="00217E0E">
      <w:pPr>
        <w:rPr>
          <w:rFonts w:asciiTheme="minorHAnsi" w:hAnsiTheme="minorHAnsi"/>
          <w:b/>
          <w:sz w:val="22"/>
          <w:szCs w:val="22"/>
        </w:rPr>
      </w:pPr>
    </w:p>
    <w:sectPr w:rsidR="00AE6BDE" w:rsidRPr="00C414A3" w:rsidSect="005E6F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F81" w:rsidRDefault="000E1F81">
      <w:r>
        <w:separator/>
      </w:r>
    </w:p>
  </w:endnote>
  <w:endnote w:type="continuationSeparator" w:id="0">
    <w:p w:rsidR="000E1F81" w:rsidRDefault="000E1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F81" w:rsidRDefault="00636C68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E1F8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1F81" w:rsidRDefault="000E1F8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F81" w:rsidRPr="00B254D3" w:rsidRDefault="000E1F81" w:rsidP="00B445D7">
    <w:pPr>
      <w:rPr>
        <w:rFonts w:ascii="Arial" w:hAnsi="Arial"/>
        <w:b/>
        <w:color w:val="808080"/>
        <w:sz w:val="8"/>
      </w:rPr>
    </w:pPr>
  </w:p>
  <w:p w:rsidR="000E1F81" w:rsidRDefault="000E1F8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F81" w:rsidRDefault="000E1F81">
      <w:r>
        <w:separator/>
      </w:r>
    </w:p>
  </w:footnote>
  <w:footnote w:type="continuationSeparator" w:id="0">
    <w:p w:rsidR="000E1F81" w:rsidRDefault="000E1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F81" w:rsidRDefault="000E1F81" w:rsidP="00471DAC">
    <w:pPr>
      <w:pStyle w:val="Nagwek"/>
      <w:tabs>
        <w:tab w:val="clear" w:pos="4536"/>
        <w:tab w:val="clear" w:pos="9072"/>
        <w:tab w:val="left" w:pos="4020"/>
      </w:tabs>
      <w:jc w:val="center"/>
    </w:pPr>
  </w:p>
  <w:p w:rsidR="000E1F81" w:rsidRDefault="000E1F81" w:rsidP="00504220">
    <w:pPr>
      <w:pStyle w:val="Nagwek"/>
      <w:tabs>
        <w:tab w:val="clear" w:pos="4536"/>
        <w:tab w:val="clear" w:pos="9072"/>
        <w:tab w:val="left" w:pos="40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F81" w:rsidRPr="00152EA0" w:rsidRDefault="000E1F81" w:rsidP="00152EA0">
    <w:pPr>
      <w:pStyle w:val="Nagwek"/>
      <w:jc w:val="center"/>
    </w:pPr>
  </w:p>
  <w:p w:rsidR="000E1F81" w:rsidRDefault="000E1F81">
    <w:r>
      <w:rPr>
        <w:noProof/>
      </w:rPr>
      <w:drawing>
        <wp:inline distT="0" distB="0" distL="0" distR="0">
          <wp:extent cx="5760720" cy="930910"/>
          <wp:effectExtent l="0" t="0" r="0" b="254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IG-pas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30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E4C53"/>
    <w:multiLevelType w:val="hybridMultilevel"/>
    <w:tmpl w:val="27E61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E85DD1"/>
    <w:multiLevelType w:val="hybridMultilevel"/>
    <w:tmpl w:val="E85CD2D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3BADF2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37EC184">
      <w:start w:val="1"/>
      <w:numFmt w:val="low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382E6D"/>
    <w:multiLevelType w:val="hybridMultilevel"/>
    <w:tmpl w:val="CE7ACEC6"/>
    <w:lvl w:ilvl="0" w:tplc="24D8E05E">
      <w:start w:val="1"/>
      <w:numFmt w:val="decimal"/>
      <w:pStyle w:val="Stylpunktow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zymon Denis">
    <w15:presenceInfo w15:providerId="AD" w15:userId="S::szymon_denis@cpe.gov.pl::5a1f8036-2f02-4dd8-a0e5-f87f794621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312C"/>
    <w:rsid w:val="00000503"/>
    <w:rsid w:val="00003A6C"/>
    <w:rsid w:val="00003C20"/>
    <w:rsid w:val="000044BA"/>
    <w:rsid w:val="00004583"/>
    <w:rsid w:val="00012B32"/>
    <w:rsid w:val="00013E78"/>
    <w:rsid w:val="00013F62"/>
    <w:rsid w:val="000141FD"/>
    <w:rsid w:val="0002098B"/>
    <w:rsid w:val="00022B01"/>
    <w:rsid w:val="00024DB6"/>
    <w:rsid w:val="000259FF"/>
    <w:rsid w:val="00031D03"/>
    <w:rsid w:val="00032412"/>
    <w:rsid w:val="00032BF5"/>
    <w:rsid w:val="00033645"/>
    <w:rsid w:val="00034E71"/>
    <w:rsid w:val="000353F7"/>
    <w:rsid w:val="00036590"/>
    <w:rsid w:val="00036CF3"/>
    <w:rsid w:val="00041373"/>
    <w:rsid w:val="00041892"/>
    <w:rsid w:val="00042A22"/>
    <w:rsid w:val="000503FA"/>
    <w:rsid w:val="00054F95"/>
    <w:rsid w:val="00055EFF"/>
    <w:rsid w:val="000617B8"/>
    <w:rsid w:val="00063D17"/>
    <w:rsid w:val="000643F2"/>
    <w:rsid w:val="00065E36"/>
    <w:rsid w:val="000707C5"/>
    <w:rsid w:val="00071A46"/>
    <w:rsid w:val="00073DA2"/>
    <w:rsid w:val="00074267"/>
    <w:rsid w:val="00076FE1"/>
    <w:rsid w:val="00080F18"/>
    <w:rsid w:val="0008156D"/>
    <w:rsid w:val="000825A7"/>
    <w:rsid w:val="00084636"/>
    <w:rsid w:val="000849E0"/>
    <w:rsid w:val="00086FFC"/>
    <w:rsid w:val="0008702D"/>
    <w:rsid w:val="0009338A"/>
    <w:rsid w:val="00093696"/>
    <w:rsid w:val="000A0BBA"/>
    <w:rsid w:val="000B04A7"/>
    <w:rsid w:val="000B197C"/>
    <w:rsid w:val="000B1B9C"/>
    <w:rsid w:val="000B36D4"/>
    <w:rsid w:val="000B3983"/>
    <w:rsid w:val="000B58C5"/>
    <w:rsid w:val="000B5EC0"/>
    <w:rsid w:val="000B71DD"/>
    <w:rsid w:val="000B7C70"/>
    <w:rsid w:val="000C738C"/>
    <w:rsid w:val="000D37EA"/>
    <w:rsid w:val="000D58A4"/>
    <w:rsid w:val="000D7539"/>
    <w:rsid w:val="000E1F81"/>
    <w:rsid w:val="000E3707"/>
    <w:rsid w:val="000E5FF2"/>
    <w:rsid w:val="000E7BD8"/>
    <w:rsid w:val="000F1C69"/>
    <w:rsid w:val="000F370A"/>
    <w:rsid w:val="000F49A1"/>
    <w:rsid w:val="001001DB"/>
    <w:rsid w:val="00100494"/>
    <w:rsid w:val="00104778"/>
    <w:rsid w:val="0010593F"/>
    <w:rsid w:val="00106005"/>
    <w:rsid w:val="0010665B"/>
    <w:rsid w:val="00115004"/>
    <w:rsid w:val="00115137"/>
    <w:rsid w:val="001179AB"/>
    <w:rsid w:val="00117A94"/>
    <w:rsid w:val="001201EA"/>
    <w:rsid w:val="00122EB2"/>
    <w:rsid w:val="00125D40"/>
    <w:rsid w:val="00126676"/>
    <w:rsid w:val="00126D28"/>
    <w:rsid w:val="00130403"/>
    <w:rsid w:val="00130DE8"/>
    <w:rsid w:val="0013177E"/>
    <w:rsid w:val="00135237"/>
    <w:rsid w:val="001359A8"/>
    <w:rsid w:val="0013773B"/>
    <w:rsid w:val="00143351"/>
    <w:rsid w:val="0014518C"/>
    <w:rsid w:val="00145F79"/>
    <w:rsid w:val="00150407"/>
    <w:rsid w:val="00151B08"/>
    <w:rsid w:val="00151FFB"/>
    <w:rsid w:val="0015224B"/>
    <w:rsid w:val="00152EA0"/>
    <w:rsid w:val="00152F1C"/>
    <w:rsid w:val="00156262"/>
    <w:rsid w:val="00160725"/>
    <w:rsid w:val="00163B8D"/>
    <w:rsid w:val="0016486C"/>
    <w:rsid w:val="00172602"/>
    <w:rsid w:val="00173484"/>
    <w:rsid w:val="001741B0"/>
    <w:rsid w:val="0017426A"/>
    <w:rsid w:val="00174282"/>
    <w:rsid w:val="0017616B"/>
    <w:rsid w:val="00176211"/>
    <w:rsid w:val="00181096"/>
    <w:rsid w:val="00181C16"/>
    <w:rsid w:val="00182970"/>
    <w:rsid w:val="001832E2"/>
    <w:rsid w:val="00183321"/>
    <w:rsid w:val="00183960"/>
    <w:rsid w:val="0018782B"/>
    <w:rsid w:val="00187D6E"/>
    <w:rsid w:val="001914E2"/>
    <w:rsid w:val="00191FB9"/>
    <w:rsid w:val="001936DB"/>
    <w:rsid w:val="001938FA"/>
    <w:rsid w:val="001A074E"/>
    <w:rsid w:val="001A2F14"/>
    <w:rsid w:val="001A3DF2"/>
    <w:rsid w:val="001A4409"/>
    <w:rsid w:val="001B0C08"/>
    <w:rsid w:val="001B117F"/>
    <w:rsid w:val="001B2016"/>
    <w:rsid w:val="001B2872"/>
    <w:rsid w:val="001B6A83"/>
    <w:rsid w:val="001B7EA3"/>
    <w:rsid w:val="001C0791"/>
    <w:rsid w:val="001C1DA4"/>
    <w:rsid w:val="001C4283"/>
    <w:rsid w:val="001D0B78"/>
    <w:rsid w:val="001D1DA2"/>
    <w:rsid w:val="001D2AF9"/>
    <w:rsid w:val="001D34C6"/>
    <w:rsid w:val="001D50A7"/>
    <w:rsid w:val="001D79B3"/>
    <w:rsid w:val="001E4050"/>
    <w:rsid w:val="001E5EA1"/>
    <w:rsid w:val="001F4C55"/>
    <w:rsid w:val="0020184B"/>
    <w:rsid w:val="00201C91"/>
    <w:rsid w:val="00202BB0"/>
    <w:rsid w:val="002078B7"/>
    <w:rsid w:val="002106B6"/>
    <w:rsid w:val="0021498A"/>
    <w:rsid w:val="00217E0E"/>
    <w:rsid w:val="00220DA2"/>
    <w:rsid w:val="00220EC7"/>
    <w:rsid w:val="002255DE"/>
    <w:rsid w:val="00225CB8"/>
    <w:rsid w:val="0022655E"/>
    <w:rsid w:val="00226CD9"/>
    <w:rsid w:val="00230014"/>
    <w:rsid w:val="00231A1C"/>
    <w:rsid w:val="00233218"/>
    <w:rsid w:val="002346D3"/>
    <w:rsid w:val="00234992"/>
    <w:rsid w:val="00234DB1"/>
    <w:rsid w:val="00234F96"/>
    <w:rsid w:val="002350DC"/>
    <w:rsid w:val="0024029E"/>
    <w:rsid w:val="00240D79"/>
    <w:rsid w:val="00241236"/>
    <w:rsid w:val="002414DD"/>
    <w:rsid w:val="00246CEB"/>
    <w:rsid w:val="0025357D"/>
    <w:rsid w:val="00254B44"/>
    <w:rsid w:val="00255167"/>
    <w:rsid w:val="00255C20"/>
    <w:rsid w:val="00260C64"/>
    <w:rsid w:val="00261010"/>
    <w:rsid w:val="0026322F"/>
    <w:rsid w:val="0026341D"/>
    <w:rsid w:val="0026514B"/>
    <w:rsid w:val="0026661B"/>
    <w:rsid w:val="002720E3"/>
    <w:rsid w:val="00273DF7"/>
    <w:rsid w:val="0027455D"/>
    <w:rsid w:val="002763FE"/>
    <w:rsid w:val="00277048"/>
    <w:rsid w:val="0027723B"/>
    <w:rsid w:val="00277779"/>
    <w:rsid w:val="002816EF"/>
    <w:rsid w:val="0028331E"/>
    <w:rsid w:val="00283CA0"/>
    <w:rsid w:val="00283E2C"/>
    <w:rsid w:val="00285AD0"/>
    <w:rsid w:val="00285C03"/>
    <w:rsid w:val="00285D2D"/>
    <w:rsid w:val="002903E3"/>
    <w:rsid w:val="00290CDD"/>
    <w:rsid w:val="00290ECA"/>
    <w:rsid w:val="00291F51"/>
    <w:rsid w:val="00295A63"/>
    <w:rsid w:val="002A0326"/>
    <w:rsid w:val="002A0827"/>
    <w:rsid w:val="002A14BF"/>
    <w:rsid w:val="002A2947"/>
    <w:rsid w:val="002A42A2"/>
    <w:rsid w:val="002A6980"/>
    <w:rsid w:val="002A6B60"/>
    <w:rsid w:val="002A6FB3"/>
    <w:rsid w:val="002B192B"/>
    <w:rsid w:val="002B2314"/>
    <w:rsid w:val="002B2374"/>
    <w:rsid w:val="002B3769"/>
    <w:rsid w:val="002B5180"/>
    <w:rsid w:val="002B5236"/>
    <w:rsid w:val="002C1702"/>
    <w:rsid w:val="002C1842"/>
    <w:rsid w:val="002C1CD8"/>
    <w:rsid w:val="002C1DC8"/>
    <w:rsid w:val="002C49FE"/>
    <w:rsid w:val="002C56C1"/>
    <w:rsid w:val="002C7E2D"/>
    <w:rsid w:val="002D16DF"/>
    <w:rsid w:val="002D1B0F"/>
    <w:rsid w:val="002D3743"/>
    <w:rsid w:val="002E1E76"/>
    <w:rsid w:val="002E220C"/>
    <w:rsid w:val="002E45C1"/>
    <w:rsid w:val="002E66C3"/>
    <w:rsid w:val="002F2875"/>
    <w:rsid w:val="002F2A39"/>
    <w:rsid w:val="002F72EB"/>
    <w:rsid w:val="0030033F"/>
    <w:rsid w:val="00302CED"/>
    <w:rsid w:val="00304C5C"/>
    <w:rsid w:val="00305D5D"/>
    <w:rsid w:val="003061B6"/>
    <w:rsid w:val="00306D5F"/>
    <w:rsid w:val="00307FEE"/>
    <w:rsid w:val="00310F97"/>
    <w:rsid w:val="00312FEF"/>
    <w:rsid w:val="003142BA"/>
    <w:rsid w:val="00317136"/>
    <w:rsid w:val="003201D6"/>
    <w:rsid w:val="003237EE"/>
    <w:rsid w:val="003262F8"/>
    <w:rsid w:val="00326D65"/>
    <w:rsid w:val="0033095C"/>
    <w:rsid w:val="00332DF3"/>
    <w:rsid w:val="00333A52"/>
    <w:rsid w:val="003365F8"/>
    <w:rsid w:val="0033723A"/>
    <w:rsid w:val="003379ED"/>
    <w:rsid w:val="00341970"/>
    <w:rsid w:val="00341F23"/>
    <w:rsid w:val="00341FB1"/>
    <w:rsid w:val="003425EE"/>
    <w:rsid w:val="00345B24"/>
    <w:rsid w:val="00350117"/>
    <w:rsid w:val="00352D93"/>
    <w:rsid w:val="00352F53"/>
    <w:rsid w:val="00353B8B"/>
    <w:rsid w:val="00353FF1"/>
    <w:rsid w:val="0035423E"/>
    <w:rsid w:val="003548C2"/>
    <w:rsid w:val="003566A3"/>
    <w:rsid w:val="00357BBE"/>
    <w:rsid w:val="003608C8"/>
    <w:rsid w:val="00362589"/>
    <w:rsid w:val="003629D6"/>
    <w:rsid w:val="00363DB8"/>
    <w:rsid w:val="0036713E"/>
    <w:rsid w:val="00370269"/>
    <w:rsid w:val="003711C2"/>
    <w:rsid w:val="0037484C"/>
    <w:rsid w:val="00376A68"/>
    <w:rsid w:val="00376F61"/>
    <w:rsid w:val="00377319"/>
    <w:rsid w:val="00377670"/>
    <w:rsid w:val="00380397"/>
    <w:rsid w:val="003814E8"/>
    <w:rsid w:val="00381637"/>
    <w:rsid w:val="00382D2B"/>
    <w:rsid w:val="00383099"/>
    <w:rsid w:val="003840B5"/>
    <w:rsid w:val="003872FC"/>
    <w:rsid w:val="00395AE2"/>
    <w:rsid w:val="00396568"/>
    <w:rsid w:val="0039710C"/>
    <w:rsid w:val="003A0088"/>
    <w:rsid w:val="003A0938"/>
    <w:rsid w:val="003A4878"/>
    <w:rsid w:val="003A512D"/>
    <w:rsid w:val="003A66CF"/>
    <w:rsid w:val="003B2C1B"/>
    <w:rsid w:val="003B34E8"/>
    <w:rsid w:val="003B383F"/>
    <w:rsid w:val="003B5BCB"/>
    <w:rsid w:val="003B5E44"/>
    <w:rsid w:val="003B653B"/>
    <w:rsid w:val="003B6CA6"/>
    <w:rsid w:val="003B6D67"/>
    <w:rsid w:val="003C04B7"/>
    <w:rsid w:val="003C2964"/>
    <w:rsid w:val="003C7113"/>
    <w:rsid w:val="003C7CFA"/>
    <w:rsid w:val="003D4149"/>
    <w:rsid w:val="003D4285"/>
    <w:rsid w:val="003D5AAE"/>
    <w:rsid w:val="003D5E5F"/>
    <w:rsid w:val="003D7431"/>
    <w:rsid w:val="003E248E"/>
    <w:rsid w:val="003E2581"/>
    <w:rsid w:val="003E3A74"/>
    <w:rsid w:val="003E3F10"/>
    <w:rsid w:val="003E63CA"/>
    <w:rsid w:val="003F0F43"/>
    <w:rsid w:val="003F2D91"/>
    <w:rsid w:val="003F5B44"/>
    <w:rsid w:val="004013EA"/>
    <w:rsid w:val="00401F86"/>
    <w:rsid w:val="00406FB0"/>
    <w:rsid w:val="00410697"/>
    <w:rsid w:val="004107E3"/>
    <w:rsid w:val="00410C72"/>
    <w:rsid w:val="00411392"/>
    <w:rsid w:val="004115A3"/>
    <w:rsid w:val="00411843"/>
    <w:rsid w:val="00411A01"/>
    <w:rsid w:val="00412FC4"/>
    <w:rsid w:val="004135A2"/>
    <w:rsid w:val="00413F2C"/>
    <w:rsid w:val="00414328"/>
    <w:rsid w:val="004147D2"/>
    <w:rsid w:val="00417334"/>
    <w:rsid w:val="00417E1A"/>
    <w:rsid w:val="00421575"/>
    <w:rsid w:val="00421C90"/>
    <w:rsid w:val="004223DD"/>
    <w:rsid w:val="00430E38"/>
    <w:rsid w:val="00431735"/>
    <w:rsid w:val="00433F3D"/>
    <w:rsid w:val="00435674"/>
    <w:rsid w:val="00435C16"/>
    <w:rsid w:val="00436025"/>
    <w:rsid w:val="00441894"/>
    <w:rsid w:val="0044198A"/>
    <w:rsid w:val="0044299E"/>
    <w:rsid w:val="0044361B"/>
    <w:rsid w:val="00443D45"/>
    <w:rsid w:val="00443FFA"/>
    <w:rsid w:val="00445695"/>
    <w:rsid w:val="00447A49"/>
    <w:rsid w:val="00451C4D"/>
    <w:rsid w:val="00452EF3"/>
    <w:rsid w:val="00453B5D"/>
    <w:rsid w:val="00460B9A"/>
    <w:rsid w:val="00464381"/>
    <w:rsid w:val="004644A6"/>
    <w:rsid w:val="0046624D"/>
    <w:rsid w:val="00471DAC"/>
    <w:rsid w:val="0047223B"/>
    <w:rsid w:val="0047294D"/>
    <w:rsid w:val="004740A8"/>
    <w:rsid w:val="00477764"/>
    <w:rsid w:val="00480183"/>
    <w:rsid w:val="00480429"/>
    <w:rsid w:val="00481D68"/>
    <w:rsid w:val="00482803"/>
    <w:rsid w:val="004832FE"/>
    <w:rsid w:val="00486942"/>
    <w:rsid w:val="00497083"/>
    <w:rsid w:val="004A1C26"/>
    <w:rsid w:val="004A2A2C"/>
    <w:rsid w:val="004A62ED"/>
    <w:rsid w:val="004A672B"/>
    <w:rsid w:val="004A70C2"/>
    <w:rsid w:val="004A7498"/>
    <w:rsid w:val="004B1317"/>
    <w:rsid w:val="004B2B11"/>
    <w:rsid w:val="004B2F0C"/>
    <w:rsid w:val="004B4F83"/>
    <w:rsid w:val="004B64EB"/>
    <w:rsid w:val="004B774C"/>
    <w:rsid w:val="004C2F66"/>
    <w:rsid w:val="004C3D5F"/>
    <w:rsid w:val="004D1BBC"/>
    <w:rsid w:val="004D45A6"/>
    <w:rsid w:val="004E02BE"/>
    <w:rsid w:val="004E13A1"/>
    <w:rsid w:val="004E1844"/>
    <w:rsid w:val="004E651D"/>
    <w:rsid w:val="004E65FF"/>
    <w:rsid w:val="004E6CA3"/>
    <w:rsid w:val="004E6D39"/>
    <w:rsid w:val="004E7055"/>
    <w:rsid w:val="004F5940"/>
    <w:rsid w:val="004F6354"/>
    <w:rsid w:val="004F7A16"/>
    <w:rsid w:val="00500162"/>
    <w:rsid w:val="0050075B"/>
    <w:rsid w:val="0050087F"/>
    <w:rsid w:val="005010E0"/>
    <w:rsid w:val="005014D6"/>
    <w:rsid w:val="00501774"/>
    <w:rsid w:val="0050186F"/>
    <w:rsid w:val="00502FDF"/>
    <w:rsid w:val="00503B2D"/>
    <w:rsid w:val="00504220"/>
    <w:rsid w:val="00504B8D"/>
    <w:rsid w:val="005054AA"/>
    <w:rsid w:val="00507CE4"/>
    <w:rsid w:val="00507D07"/>
    <w:rsid w:val="005109DF"/>
    <w:rsid w:val="005114A5"/>
    <w:rsid w:val="00512152"/>
    <w:rsid w:val="0051526B"/>
    <w:rsid w:val="00515B3A"/>
    <w:rsid w:val="00517CC9"/>
    <w:rsid w:val="00525768"/>
    <w:rsid w:val="00526C67"/>
    <w:rsid w:val="00526F85"/>
    <w:rsid w:val="00530EF4"/>
    <w:rsid w:val="00534344"/>
    <w:rsid w:val="00536D68"/>
    <w:rsid w:val="005377F4"/>
    <w:rsid w:val="00537DD0"/>
    <w:rsid w:val="0054011A"/>
    <w:rsid w:val="005404A6"/>
    <w:rsid w:val="00540612"/>
    <w:rsid w:val="005407CB"/>
    <w:rsid w:val="00540AF8"/>
    <w:rsid w:val="00545618"/>
    <w:rsid w:val="00547653"/>
    <w:rsid w:val="00547D81"/>
    <w:rsid w:val="00550703"/>
    <w:rsid w:val="005517CC"/>
    <w:rsid w:val="0055499B"/>
    <w:rsid w:val="00555677"/>
    <w:rsid w:val="005600A4"/>
    <w:rsid w:val="0056464F"/>
    <w:rsid w:val="00567590"/>
    <w:rsid w:val="00567B21"/>
    <w:rsid w:val="005711EA"/>
    <w:rsid w:val="005732CF"/>
    <w:rsid w:val="00581357"/>
    <w:rsid w:val="005827C9"/>
    <w:rsid w:val="00583A63"/>
    <w:rsid w:val="00584293"/>
    <w:rsid w:val="00585789"/>
    <w:rsid w:val="00585ADA"/>
    <w:rsid w:val="0059042B"/>
    <w:rsid w:val="00593CEF"/>
    <w:rsid w:val="00595044"/>
    <w:rsid w:val="00596ECA"/>
    <w:rsid w:val="005A1C96"/>
    <w:rsid w:val="005A1DEC"/>
    <w:rsid w:val="005A371E"/>
    <w:rsid w:val="005A681C"/>
    <w:rsid w:val="005A74CB"/>
    <w:rsid w:val="005B0A3B"/>
    <w:rsid w:val="005B1AAF"/>
    <w:rsid w:val="005B5500"/>
    <w:rsid w:val="005C26D9"/>
    <w:rsid w:val="005C2787"/>
    <w:rsid w:val="005C3FA3"/>
    <w:rsid w:val="005C5254"/>
    <w:rsid w:val="005C79BC"/>
    <w:rsid w:val="005D2614"/>
    <w:rsid w:val="005D2F22"/>
    <w:rsid w:val="005D378E"/>
    <w:rsid w:val="005D4500"/>
    <w:rsid w:val="005D4C4C"/>
    <w:rsid w:val="005D5495"/>
    <w:rsid w:val="005E07FD"/>
    <w:rsid w:val="005E2367"/>
    <w:rsid w:val="005E4188"/>
    <w:rsid w:val="005E4EC8"/>
    <w:rsid w:val="005E6149"/>
    <w:rsid w:val="005E6F79"/>
    <w:rsid w:val="005F2519"/>
    <w:rsid w:val="005F34FE"/>
    <w:rsid w:val="005F4B42"/>
    <w:rsid w:val="005F4DEC"/>
    <w:rsid w:val="005F4F67"/>
    <w:rsid w:val="005F5819"/>
    <w:rsid w:val="005F7F13"/>
    <w:rsid w:val="00600E63"/>
    <w:rsid w:val="00604881"/>
    <w:rsid w:val="0060738A"/>
    <w:rsid w:val="00607EE8"/>
    <w:rsid w:val="00610B1E"/>
    <w:rsid w:val="00611656"/>
    <w:rsid w:val="0061196A"/>
    <w:rsid w:val="0061345A"/>
    <w:rsid w:val="00615219"/>
    <w:rsid w:val="00615FD1"/>
    <w:rsid w:val="00617B42"/>
    <w:rsid w:val="00620008"/>
    <w:rsid w:val="006235DC"/>
    <w:rsid w:val="00625B5A"/>
    <w:rsid w:val="006264BE"/>
    <w:rsid w:val="00631C0C"/>
    <w:rsid w:val="00632F15"/>
    <w:rsid w:val="00634029"/>
    <w:rsid w:val="00635954"/>
    <w:rsid w:val="00636C52"/>
    <w:rsid w:val="00636C68"/>
    <w:rsid w:val="00637257"/>
    <w:rsid w:val="00637477"/>
    <w:rsid w:val="00642968"/>
    <w:rsid w:val="00651D5A"/>
    <w:rsid w:val="0065382A"/>
    <w:rsid w:val="0065556A"/>
    <w:rsid w:val="00656754"/>
    <w:rsid w:val="00657CE0"/>
    <w:rsid w:val="00661C9B"/>
    <w:rsid w:val="00661F9E"/>
    <w:rsid w:val="00662004"/>
    <w:rsid w:val="00663184"/>
    <w:rsid w:val="006659FA"/>
    <w:rsid w:val="00665E65"/>
    <w:rsid w:val="006669A0"/>
    <w:rsid w:val="00667CCF"/>
    <w:rsid w:val="00672DDD"/>
    <w:rsid w:val="00676806"/>
    <w:rsid w:val="00680310"/>
    <w:rsid w:val="00681EE2"/>
    <w:rsid w:val="00684F04"/>
    <w:rsid w:val="006861F3"/>
    <w:rsid w:val="00686785"/>
    <w:rsid w:val="006920A5"/>
    <w:rsid w:val="0069309D"/>
    <w:rsid w:val="0069379D"/>
    <w:rsid w:val="00694AAB"/>
    <w:rsid w:val="00696B8A"/>
    <w:rsid w:val="006A0EAB"/>
    <w:rsid w:val="006A1662"/>
    <w:rsid w:val="006A3100"/>
    <w:rsid w:val="006A43FB"/>
    <w:rsid w:val="006A56DB"/>
    <w:rsid w:val="006A705D"/>
    <w:rsid w:val="006B2D5E"/>
    <w:rsid w:val="006B3372"/>
    <w:rsid w:val="006B3424"/>
    <w:rsid w:val="006B76DA"/>
    <w:rsid w:val="006B780E"/>
    <w:rsid w:val="006C1E17"/>
    <w:rsid w:val="006C351A"/>
    <w:rsid w:val="006C6E42"/>
    <w:rsid w:val="006C7A18"/>
    <w:rsid w:val="006D3800"/>
    <w:rsid w:val="006D3B65"/>
    <w:rsid w:val="006D5DBA"/>
    <w:rsid w:val="006D7609"/>
    <w:rsid w:val="006E1B8B"/>
    <w:rsid w:val="006E1B91"/>
    <w:rsid w:val="006E2336"/>
    <w:rsid w:val="006E25E6"/>
    <w:rsid w:val="006E2ED4"/>
    <w:rsid w:val="006E3701"/>
    <w:rsid w:val="006E6DD9"/>
    <w:rsid w:val="006E746E"/>
    <w:rsid w:val="006F3AD8"/>
    <w:rsid w:val="006F75E8"/>
    <w:rsid w:val="007015B5"/>
    <w:rsid w:val="00701A65"/>
    <w:rsid w:val="00702A5E"/>
    <w:rsid w:val="00702B41"/>
    <w:rsid w:val="00704EF2"/>
    <w:rsid w:val="0070534F"/>
    <w:rsid w:val="007066F1"/>
    <w:rsid w:val="00707ABF"/>
    <w:rsid w:val="00707C60"/>
    <w:rsid w:val="00711830"/>
    <w:rsid w:val="00712A63"/>
    <w:rsid w:val="00712D91"/>
    <w:rsid w:val="00712FDE"/>
    <w:rsid w:val="00722ABC"/>
    <w:rsid w:val="00722DB4"/>
    <w:rsid w:val="00724730"/>
    <w:rsid w:val="00724B8A"/>
    <w:rsid w:val="007316F2"/>
    <w:rsid w:val="00734CB3"/>
    <w:rsid w:val="00737CBD"/>
    <w:rsid w:val="00746A54"/>
    <w:rsid w:val="007470AF"/>
    <w:rsid w:val="007473DE"/>
    <w:rsid w:val="007534E4"/>
    <w:rsid w:val="00754CC3"/>
    <w:rsid w:val="007576E8"/>
    <w:rsid w:val="007612CA"/>
    <w:rsid w:val="00761AFA"/>
    <w:rsid w:val="00761BE2"/>
    <w:rsid w:val="007625B0"/>
    <w:rsid w:val="00762A58"/>
    <w:rsid w:val="00762EC4"/>
    <w:rsid w:val="00763BBE"/>
    <w:rsid w:val="0076511D"/>
    <w:rsid w:val="007661B3"/>
    <w:rsid w:val="00766F74"/>
    <w:rsid w:val="007704AC"/>
    <w:rsid w:val="00770A94"/>
    <w:rsid w:val="00770D60"/>
    <w:rsid w:val="00771055"/>
    <w:rsid w:val="0077160F"/>
    <w:rsid w:val="00771BFA"/>
    <w:rsid w:val="00773841"/>
    <w:rsid w:val="007741FD"/>
    <w:rsid w:val="00777EF1"/>
    <w:rsid w:val="00781155"/>
    <w:rsid w:val="00781F5D"/>
    <w:rsid w:val="00783981"/>
    <w:rsid w:val="0078400C"/>
    <w:rsid w:val="007849B1"/>
    <w:rsid w:val="00784DCB"/>
    <w:rsid w:val="0078782D"/>
    <w:rsid w:val="007914EE"/>
    <w:rsid w:val="00791EC1"/>
    <w:rsid w:val="0079747E"/>
    <w:rsid w:val="007A1DAB"/>
    <w:rsid w:val="007A1F88"/>
    <w:rsid w:val="007A3E46"/>
    <w:rsid w:val="007A50B4"/>
    <w:rsid w:val="007A51C3"/>
    <w:rsid w:val="007A5D65"/>
    <w:rsid w:val="007A71DF"/>
    <w:rsid w:val="007B03A4"/>
    <w:rsid w:val="007B0AE2"/>
    <w:rsid w:val="007B4E4A"/>
    <w:rsid w:val="007B56A0"/>
    <w:rsid w:val="007C2173"/>
    <w:rsid w:val="007C3B07"/>
    <w:rsid w:val="007C3CFC"/>
    <w:rsid w:val="007D1B44"/>
    <w:rsid w:val="007D2B1A"/>
    <w:rsid w:val="007D3C9B"/>
    <w:rsid w:val="007D4454"/>
    <w:rsid w:val="007D6590"/>
    <w:rsid w:val="007D7AA9"/>
    <w:rsid w:val="007E26C1"/>
    <w:rsid w:val="007E2A69"/>
    <w:rsid w:val="007E355E"/>
    <w:rsid w:val="007E6831"/>
    <w:rsid w:val="007E75CD"/>
    <w:rsid w:val="007F0C9E"/>
    <w:rsid w:val="007F2A96"/>
    <w:rsid w:val="007F3A07"/>
    <w:rsid w:val="007F4ABE"/>
    <w:rsid w:val="007F727B"/>
    <w:rsid w:val="00800436"/>
    <w:rsid w:val="008121BE"/>
    <w:rsid w:val="00812B63"/>
    <w:rsid w:val="008152B4"/>
    <w:rsid w:val="008173D9"/>
    <w:rsid w:val="0081799B"/>
    <w:rsid w:val="008274E7"/>
    <w:rsid w:val="00827577"/>
    <w:rsid w:val="00830BA8"/>
    <w:rsid w:val="00834CE1"/>
    <w:rsid w:val="00837F76"/>
    <w:rsid w:val="00847747"/>
    <w:rsid w:val="00847F1E"/>
    <w:rsid w:val="008518F7"/>
    <w:rsid w:val="008538C3"/>
    <w:rsid w:val="0085591A"/>
    <w:rsid w:val="0085634E"/>
    <w:rsid w:val="00860C91"/>
    <w:rsid w:val="00860DA9"/>
    <w:rsid w:val="008616EB"/>
    <w:rsid w:val="008618CC"/>
    <w:rsid w:val="00862D5D"/>
    <w:rsid w:val="00863BF7"/>
    <w:rsid w:val="00863EA0"/>
    <w:rsid w:val="00865358"/>
    <w:rsid w:val="00871A6C"/>
    <w:rsid w:val="0087341C"/>
    <w:rsid w:val="0087466D"/>
    <w:rsid w:val="00876033"/>
    <w:rsid w:val="008809B0"/>
    <w:rsid w:val="00880D9B"/>
    <w:rsid w:val="00881FA9"/>
    <w:rsid w:val="0088341E"/>
    <w:rsid w:val="00885B96"/>
    <w:rsid w:val="00885C58"/>
    <w:rsid w:val="00886B7E"/>
    <w:rsid w:val="00887139"/>
    <w:rsid w:val="0088780C"/>
    <w:rsid w:val="00887DF7"/>
    <w:rsid w:val="00893064"/>
    <w:rsid w:val="008961AD"/>
    <w:rsid w:val="008A1E93"/>
    <w:rsid w:val="008A21EA"/>
    <w:rsid w:val="008A2EFA"/>
    <w:rsid w:val="008A356E"/>
    <w:rsid w:val="008A4687"/>
    <w:rsid w:val="008A5CBE"/>
    <w:rsid w:val="008A5FB3"/>
    <w:rsid w:val="008B51CF"/>
    <w:rsid w:val="008B6729"/>
    <w:rsid w:val="008B68C7"/>
    <w:rsid w:val="008B7067"/>
    <w:rsid w:val="008B7269"/>
    <w:rsid w:val="008B7EC2"/>
    <w:rsid w:val="008C006B"/>
    <w:rsid w:val="008C27A5"/>
    <w:rsid w:val="008C27EC"/>
    <w:rsid w:val="008C2DA8"/>
    <w:rsid w:val="008C3B97"/>
    <w:rsid w:val="008C7A35"/>
    <w:rsid w:val="008D010A"/>
    <w:rsid w:val="008D1452"/>
    <w:rsid w:val="008D222C"/>
    <w:rsid w:val="008D30C4"/>
    <w:rsid w:val="008D3F83"/>
    <w:rsid w:val="008D4914"/>
    <w:rsid w:val="008D5F0B"/>
    <w:rsid w:val="008E0D32"/>
    <w:rsid w:val="008E1346"/>
    <w:rsid w:val="008E1B5A"/>
    <w:rsid w:val="008E3D65"/>
    <w:rsid w:val="008E4275"/>
    <w:rsid w:val="008E7740"/>
    <w:rsid w:val="008F1B60"/>
    <w:rsid w:val="008F299D"/>
    <w:rsid w:val="008F7BFC"/>
    <w:rsid w:val="00900DF2"/>
    <w:rsid w:val="0090118D"/>
    <w:rsid w:val="0090168E"/>
    <w:rsid w:val="00902431"/>
    <w:rsid w:val="009027D2"/>
    <w:rsid w:val="0090619A"/>
    <w:rsid w:val="0090645D"/>
    <w:rsid w:val="009067C4"/>
    <w:rsid w:val="0090727E"/>
    <w:rsid w:val="00910E1B"/>
    <w:rsid w:val="00911893"/>
    <w:rsid w:val="00916FFD"/>
    <w:rsid w:val="00923C27"/>
    <w:rsid w:val="00925803"/>
    <w:rsid w:val="00930213"/>
    <w:rsid w:val="009311C4"/>
    <w:rsid w:val="00934E3F"/>
    <w:rsid w:val="0094024D"/>
    <w:rsid w:val="00942BFB"/>
    <w:rsid w:val="00943515"/>
    <w:rsid w:val="0095299B"/>
    <w:rsid w:val="00953145"/>
    <w:rsid w:val="00961288"/>
    <w:rsid w:val="009618BD"/>
    <w:rsid w:val="00962700"/>
    <w:rsid w:val="00962FDE"/>
    <w:rsid w:val="009669A5"/>
    <w:rsid w:val="00967CF8"/>
    <w:rsid w:val="0097015B"/>
    <w:rsid w:val="009704DA"/>
    <w:rsid w:val="009707B9"/>
    <w:rsid w:val="009718CF"/>
    <w:rsid w:val="009743A7"/>
    <w:rsid w:val="00974639"/>
    <w:rsid w:val="00980E92"/>
    <w:rsid w:val="009820EC"/>
    <w:rsid w:val="00982A9C"/>
    <w:rsid w:val="00982FC3"/>
    <w:rsid w:val="00986876"/>
    <w:rsid w:val="009902D5"/>
    <w:rsid w:val="00990704"/>
    <w:rsid w:val="009933DE"/>
    <w:rsid w:val="00994B05"/>
    <w:rsid w:val="00994F36"/>
    <w:rsid w:val="00995708"/>
    <w:rsid w:val="00995E1B"/>
    <w:rsid w:val="009A0FFC"/>
    <w:rsid w:val="009A3BAE"/>
    <w:rsid w:val="009B2B3A"/>
    <w:rsid w:val="009B2CFF"/>
    <w:rsid w:val="009B3D59"/>
    <w:rsid w:val="009B5B26"/>
    <w:rsid w:val="009B6FCE"/>
    <w:rsid w:val="009B7707"/>
    <w:rsid w:val="009C0CF1"/>
    <w:rsid w:val="009C2771"/>
    <w:rsid w:val="009C4D22"/>
    <w:rsid w:val="009C4F1E"/>
    <w:rsid w:val="009C5123"/>
    <w:rsid w:val="009C56D8"/>
    <w:rsid w:val="009D0725"/>
    <w:rsid w:val="009D1B8F"/>
    <w:rsid w:val="009D3D35"/>
    <w:rsid w:val="009D494A"/>
    <w:rsid w:val="009D66CF"/>
    <w:rsid w:val="009E0146"/>
    <w:rsid w:val="009E0287"/>
    <w:rsid w:val="009E1CA5"/>
    <w:rsid w:val="009E226C"/>
    <w:rsid w:val="009E2CF6"/>
    <w:rsid w:val="009E42B3"/>
    <w:rsid w:val="009E7738"/>
    <w:rsid w:val="009F0FC0"/>
    <w:rsid w:val="009F1C36"/>
    <w:rsid w:val="009F2B8D"/>
    <w:rsid w:val="009F2D60"/>
    <w:rsid w:val="009F33F3"/>
    <w:rsid w:val="009F42C8"/>
    <w:rsid w:val="009F5096"/>
    <w:rsid w:val="00A01536"/>
    <w:rsid w:val="00A01C6C"/>
    <w:rsid w:val="00A0241F"/>
    <w:rsid w:val="00A027DF"/>
    <w:rsid w:val="00A042FF"/>
    <w:rsid w:val="00A074E7"/>
    <w:rsid w:val="00A10AA3"/>
    <w:rsid w:val="00A12067"/>
    <w:rsid w:val="00A128A2"/>
    <w:rsid w:val="00A141BE"/>
    <w:rsid w:val="00A14E49"/>
    <w:rsid w:val="00A17939"/>
    <w:rsid w:val="00A17A2B"/>
    <w:rsid w:val="00A233CA"/>
    <w:rsid w:val="00A33DDF"/>
    <w:rsid w:val="00A34AA2"/>
    <w:rsid w:val="00A357A4"/>
    <w:rsid w:val="00A35C83"/>
    <w:rsid w:val="00A35CC7"/>
    <w:rsid w:val="00A36EB6"/>
    <w:rsid w:val="00A37572"/>
    <w:rsid w:val="00A434BE"/>
    <w:rsid w:val="00A45071"/>
    <w:rsid w:val="00A46FE6"/>
    <w:rsid w:val="00A4742F"/>
    <w:rsid w:val="00A50B1C"/>
    <w:rsid w:val="00A5102C"/>
    <w:rsid w:val="00A535C2"/>
    <w:rsid w:val="00A5366C"/>
    <w:rsid w:val="00A53E3A"/>
    <w:rsid w:val="00A5549D"/>
    <w:rsid w:val="00A635E5"/>
    <w:rsid w:val="00A643AE"/>
    <w:rsid w:val="00A65514"/>
    <w:rsid w:val="00A661AF"/>
    <w:rsid w:val="00A67046"/>
    <w:rsid w:val="00A73225"/>
    <w:rsid w:val="00A751B4"/>
    <w:rsid w:val="00A754C3"/>
    <w:rsid w:val="00A7778C"/>
    <w:rsid w:val="00A77852"/>
    <w:rsid w:val="00A77A8B"/>
    <w:rsid w:val="00A77F83"/>
    <w:rsid w:val="00A80ACB"/>
    <w:rsid w:val="00A84151"/>
    <w:rsid w:val="00A8574E"/>
    <w:rsid w:val="00A864D0"/>
    <w:rsid w:val="00A8660E"/>
    <w:rsid w:val="00A8704E"/>
    <w:rsid w:val="00A917CC"/>
    <w:rsid w:val="00A91AF4"/>
    <w:rsid w:val="00A9375C"/>
    <w:rsid w:val="00A937C2"/>
    <w:rsid w:val="00AA1291"/>
    <w:rsid w:val="00AA1717"/>
    <w:rsid w:val="00AA5CE2"/>
    <w:rsid w:val="00AA66CA"/>
    <w:rsid w:val="00AB25A3"/>
    <w:rsid w:val="00AB368F"/>
    <w:rsid w:val="00AB3712"/>
    <w:rsid w:val="00AB3B32"/>
    <w:rsid w:val="00AB5DA5"/>
    <w:rsid w:val="00AB64F9"/>
    <w:rsid w:val="00AC198E"/>
    <w:rsid w:val="00AC256C"/>
    <w:rsid w:val="00AC2E62"/>
    <w:rsid w:val="00AC4A7C"/>
    <w:rsid w:val="00AC7D38"/>
    <w:rsid w:val="00AC7F27"/>
    <w:rsid w:val="00AD3619"/>
    <w:rsid w:val="00AD3FBE"/>
    <w:rsid w:val="00AD56AB"/>
    <w:rsid w:val="00AD6C8E"/>
    <w:rsid w:val="00AE018E"/>
    <w:rsid w:val="00AE09E1"/>
    <w:rsid w:val="00AE1549"/>
    <w:rsid w:val="00AE1F9D"/>
    <w:rsid w:val="00AE3028"/>
    <w:rsid w:val="00AE3557"/>
    <w:rsid w:val="00AE40AB"/>
    <w:rsid w:val="00AE4724"/>
    <w:rsid w:val="00AE49E8"/>
    <w:rsid w:val="00AE5235"/>
    <w:rsid w:val="00AE606D"/>
    <w:rsid w:val="00AE6BDE"/>
    <w:rsid w:val="00AF2EFE"/>
    <w:rsid w:val="00AF59E8"/>
    <w:rsid w:val="00B07869"/>
    <w:rsid w:val="00B112B2"/>
    <w:rsid w:val="00B11A55"/>
    <w:rsid w:val="00B1276E"/>
    <w:rsid w:val="00B12E10"/>
    <w:rsid w:val="00B13B13"/>
    <w:rsid w:val="00B1444E"/>
    <w:rsid w:val="00B14CF9"/>
    <w:rsid w:val="00B16AD2"/>
    <w:rsid w:val="00B16D30"/>
    <w:rsid w:val="00B201C8"/>
    <w:rsid w:val="00B24EA3"/>
    <w:rsid w:val="00B25A73"/>
    <w:rsid w:val="00B274FF"/>
    <w:rsid w:val="00B2781D"/>
    <w:rsid w:val="00B279F0"/>
    <w:rsid w:val="00B3041D"/>
    <w:rsid w:val="00B31635"/>
    <w:rsid w:val="00B323AD"/>
    <w:rsid w:val="00B33BC0"/>
    <w:rsid w:val="00B35322"/>
    <w:rsid w:val="00B36AB1"/>
    <w:rsid w:val="00B37DC5"/>
    <w:rsid w:val="00B404B8"/>
    <w:rsid w:val="00B41408"/>
    <w:rsid w:val="00B43665"/>
    <w:rsid w:val="00B43B80"/>
    <w:rsid w:val="00B4424B"/>
    <w:rsid w:val="00B444CD"/>
    <w:rsid w:val="00B445D7"/>
    <w:rsid w:val="00B47F4B"/>
    <w:rsid w:val="00B50EDF"/>
    <w:rsid w:val="00B5130E"/>
    <w:rsid w:val="00B520CF"/>
    <w:rsid w:val="00B52622"/>
    <w:rsid w:val="00B54F20"/>
    <w:rsid w:val="00B55182"/>
    <w:rsid w:val="00B56314"/>
    <w:rsid w:val="00B604CB"/>
    <w:rsid w:val="00B639D3"/>
    <w:rsid w:val="00B63C1C"/>
    <w:rsid w:val="00B64E64"/>
    <w:rsid w:val="00B70956"/>
    <w:rsid w:val="00B70AEF"/>
    <w:rsid w:val="00B71051"/>
    <w:rsid w:val="00B724D1"/>
    <w:rsid w:val="00B72DEE"/>
    <w:rsid w:val="00B72FFB"/>
    <w:rsid w:val="00B74D2F"/>
    <w:rsid w:val="00B7605E"/>
    <w:rsid w:val="00B80EF0"/>
    <w:rsid w:val="00B821A1"/>
    <w:rsid w:val="00B82D30"/>
    <w:rsid w:val="00B87B48"/>
    <w:rsid w:val="00B87EAF"/>
    <w:rsid w:val="00B95157"/>
    <w:rsid w:val="00B95FAC"/>
    <w:rsid w:val="00BA22A6"/>
    <w:rsid w:val="00BA4FF8"/>
    <w:rsid w:val="00BA5C23"/>
    <w:rsid w:val="00BB169E"/>
    <w:rsid w:val="00BB1C17"/>
    <w:rsid w:val="00BB2DB4"/>
    <w:rsid w:val="00BB3125"/>
    <w:rsid w:val="00BC0489"/>
    <w:rsid w:val="00BC1750"/>
    <w:rsid w:val="00BC3266"/>
    <w:rsid w:val="00BC3BD8"/>
    <w:rsid w:val="00BC3C60"/>
    <w:rsid w:val="00BD1B1D"/>
    <w:rsid w:val="00BD1FAD"/>
    <w:rsid w:val="00BD3D72"/>
    <w:rsid w:val="00BD79F6"/>
    <w:rsid w:val="00BE0D4D"/>
    <w:rsid w:val="00BE0F00"/>
    <w:rsid w:val="00BE10B3"/>
    <w:rsid w:val="00BE55ED"/>
    <w:rsid w:val="00BE684E"/>
    <w:rsid w:val="00BF71B3"/>
    <w:rsid w:val="00BF74E9"/>
    <w:rsid w:val="00C00624"/>
    <w:rsid w:val="00C0076B"/>
    <w:rsid w:val="00C00E80"/>
    <w:rsid w:val="00C01018"/>
    <w:rsid w:val="00C01B46"/>
    <w:rsid w:val="00C026D3"/>
    <w:rsid w:val="00C05423"/>
    <w:rsid w:val="00C10FE6"/>
    <w:rsid w:val="00C139F9"/>
    <w:rsid w:val="00C203F4"/>
    <w:rsid w:val="00C21E88"/>
    <w:rsid w:val="00C23119"/>
    <w:rsid w:val="00C24371"/>
    <w:rsid w:val="00C24788"/>
    <w:rsid w:val="00C30B35"/>
    <w:rsid w:val="00C328B4"/>
    <w:rsid w:val="00C32F2B"/>
    <w:rsid w:val="00C363E5"/>
    <w:rsid w:val="00C366CC"/>
    <w:rsid w:val="00C37EE4"/>
    <w:rsid w:val="00C414A3"/>
    <w:rsid w:val="00C44169"/>
    <w:rsid w:val="00C45C65"/>
    <w:rsid w:val="00C52FF1"/>
    <w:rsid w:val="00C55222"/>
    <w:rsid w:val="00C55B3B"/>
    <w:rsid w:val="00C56070"/>
    <w:rsid w:val="00C57178"/>
    <w:rsid w:val="00C601CB"/>
    <w:rsid w:val="00C6036A"/>
    <w:rsid w:val="00C64508"/>
    <w:rsid w:val="00C659C1"/>
    <w:rsid w:val="00C67843"/>
    <w:rsid w:val="00C67913"/>
    <w:rsid w:val="00C70740"/>
    <w:rsid w:val="00C71731"/>
    <w:rsid w:val="00C74A69"/>
    <w:rsid w:val="00C807F7"/>
    <w:rsid w:val="00C81017"/>
    <w:rsid w:val="00C82DC6"/>
    <w:rsid w:val="00C83ED9"/>
    <w:rsid w:val="00C94A9A"/>
    <w:rsid w:val="00C95E56"/>
    <w:rsid w:val="00CA0684"/>
    <w:rsid w:val="00CA0FEF"/>
    <w:rsid w:val="00CA12AE"/>
    <w:rsid w:val="00CA6285"/>
    <w:rsid w:val="00CB01C7"/>
    <w:rsid w:val="00CB0E0F"/>
    <w:rsid w:val="00CB51C9"/>
    <w:rsid w:val="00CC1B85"/>
    <w:rsid w:val="00CC5DBC"/>
    <w:rsid w:val="00CD03D6"/>
    <w:rsid w:val="00CD13B9"/>
    <w:rsid w:val="00CD1543"/>
    <w:rsid w:val="00CD41D2"/>
    <w:rsid w:val="00CD497B"/>
    <w:rsid w:val="00CD6FD2"/>
    <w:rsid w:val="00CE0F0C"/>
    <w:rsid w:val="00CE11DC"/>
    <w:rsid w:val="00CE5A40"/>
    <w:rsid w:val="00CE72AA"/>
    <w:rsid w:val="00CE7D1C"/>
    <w:rsid w:val="00CF1278"/>
    <w:rsid w:val="00CF34A9"/>
    <w:rsid w:val="00CF4A20"/>
    <w:rsid w:val="00CF6E34"/>
    <w:rsid w:val="00D0157F"/>
    <w:rsid w:val="00D0466C"/>
    <w:rsid w:val="00D07002"/>
    <w:rsid w:val="00D13203"/>
    <w:rsid w:val="00D13A26"/>
    <w:rsid w:val="00D13D09"/>
    <w:rsid w:val="00D13E0A"/>
    <w:rsid w:val="00D1445C"/>
    <w:rsid w:val="00D14F69"/>
    <w:rsid w:val="00D1552A"/>
    <w:rsid w:val="00D1766A"/>
    <w:rsid w:val="00D17936"/>
    <w:rsid w:val="00D24DFB"/>
    <w:rsid w:val="00D260CE"/>
    <w:rsid w:val="00D2680A"/>
    <w:rsid w:val="00D322D3"/>
    <w:rsid w:val="00D32AF5"/>
    <w:rsid w:val="00D336F9"/>
    <w:rsid w:val="00D34188"/>
    <w:rsid w:val="00D3443E"/>
    <w:rsid w:val="00D36345"/>
    <w:rsid w:val="00D370D3"/>
    <w:rsid w:val="00D37667"/>
    <w:rsid w:val="00D41309"/>
    <w:rsid w:val="00D4312C"/>
    <w:rsid w:val="00D43AE4"/>
    <w:rsid w:val="00D46267"/>
    <w:rsid w:val="00D46B8B"/>
    <w:rsid w:val="00D47F23"/>
    <w:rsid w:val="00D50522"/>
    <w:rsid w:val="00D516A8"/>
    <w:rsid w:val="00D54503"/>
    <w:rsid w:val="00D54F4E"/>
    <w:rsid w:val="00D56D94"/>
    <w:rsid w:val="00D578E5"/>
    <w:rsid w:val="00D60EE3"/>
    <w:rsid w:val="00D618AB"/>
    <w:rsid w:val="00D639FA"/>
    <w:rsid w:val="00D64664"/>
    <w:rsid w:val="00D74749"/>
    <w:rsid w:val="00D76FDE"/>
    <w:rsid w:val="00D80598"/>
    <w:rsid w:val="00D82289"/>
    <w:rsid w:val="00D84227"/>
    <w:rsid w:val="00D843DA"/>
    <w:rsid w:val="00D846D5"/>
    <w:rsid w:val="00D86DF8"/>
    <w:rsid w:val="00D91DF2"/>
    <w:rsid w:val="00D94AD3"/>
    <w:rsid w:val="00D969AF"/>
    <w:rsid w:val="00DA14C7"/>
    <w:rsid w:val="00DA16B1"/>
    <w:rsid w:val="00DA1B84"/>
    <w:rsid w:val="00DA1C95"/>
    <w:rsid w:val="00DA200B"/>
    <w:rsid w:val="00DA203E"/>
    <w:rsid w:val="00DA3585"/>
    <w:rsid w:val="00DA38EE"/>
    <w:rsid w:val="00DB13B6"/>
    <w:rsid w:val="00DB2609"/>
    <w:rsid w:val="00DB2FF0"/>
    <w:rsid w:val="00DB3671"/>
    <w:rsid w:val="00DC053A"/>
    <w:rsid w:val="00DC18C8"/>
    <w:rsid w:val="00DC2001"/>
    <w:rsid w:val="00DC49EC"/>
    <w:rsid w:val="00DC4F1C"/>
    <w:rsid w:val="00DC5097"/>
    <w:rsid w:val="00DC5C36"/>
    <w:rsid w:val="00DD01C3"/>
    <w:rsid w:val="00DD27B4"/>
    <w:rsid w:val="00DD2AA3"/>
    <w:rsid w:val="00DD2CFA"/>
    <w:rsid w:val="00DD32A5"/>
    <w:rsid w:val="00DD4674"/>
    <w:rsid w:val="00DE0ED9"/>
    <w:rsid w:val="00DE4500"/>
    <w:rsid w:val="00DE7DDD"/>
    <w:rsid w:val="00DF13E7"/>
    <w:rsid w:val="00DF13EC"/>
    <w:rsid w:val="00DF24F8"/>
    <w:rsid w:val="00DF72FE"/>
    <w:rsid w:val="00E0066B"/>
    <w:rsid w:val="00E02D96"/>
    <w:rsid w:val="00E06BAB"/>
    <w:rsid w:val="00E0709E"/>
    <w:rsid w:val="00E10CE4"/>
    <w:rsid w:val="00E10E1F"/>
    <w:rsid w:val="00E2072A"/>
    <w:rsid w:val="00E21030"/>
    <w:rsid w:val="00E21413"/>
    <w:rsid w:val="00E21BDF"/>
    <w:rsid w:val="00E2551F"/>
    <w:rsid w:val="00E30345"/>
    <w:rsid w:val="00E40DF7"/>
    <w:rsid w:val="00E422FE"/>
    <w:rsid w:val="00E42B91"/>
    <w:rsid w:val="00E4347A"/>
    <w:rsid w:val="00E461D5"/>
    <w:rsid w:val="00E46BD8"/>
    <w:rsid w:val="00E51246"/>
    <w:rsid w:val="00E538B2"/>
    <w:rsid w:val="00E5420B"/>
    <w:rsid w:val="00E55DE8"/>
    <w:rsid w:val="00E61237"/>
    <w:rsid w:val="00E620CC"/>
    <w:rsid w:val="00E625F0"/>
    <w:rsid w:val="00E64221"/>
    <w:rsid w:val="00E652F1"/>
    <w:rsid w:val="00E67BB6"/>
    <w:rsid w:val="00E70A0B"/>
    <w:rsid w:val="00E74599"/>
    <w:rsid w:val="00E75EAB"/>
    <w:rsid w:val="00E765C4"/>
    <w:rsid w:val="00E77C10"/>
    <w:rsid w:val="00E77EDF"/>
    <w:rsid w:val="00E81146"/>
    <w:rsid w:val="00E82A51"/>
    <w:rsid w:val="00E90118"/>
    <w:rsid w:val="00E9104B"/>
    <w:rsid w:val="00E91172"/>
    <w:rsid w:val="00E914ED"/>
    <w:rsid w:val="00E96875"/>
    <w:rsid w:val="00EA1CCA"/>
    <w:rsid w:val="00EA214C"/>
    <w:rsid w:val="00EA6441"/>
    <w:rsid w:val="00EB4660"/>
    <w:rsid w:val="00EB708F"/>
    <w:rsid w:val="00EC12E1"/>
    <w:rsid w:val="00EC3978"/>
    <w:rsid w:val="00EC3F8F"/>
    <w:rsid w:val="00EC4B52"/>
    <w:rsid w:val="00EC54A5"/>
    <w:rsid w:val="00EC5A2F"/>
    <w:rsid w:val="00EC5AA8"/>
    <w:rsid w:val="00EC60C4"/>
    <w:rsid w:val="00EC6922"/>
    <w:rsid w:val="00EC6FBA"/>
    <w:rsid w:val="00ED1ED4"/>
    <w:rsid w:val="00ED22E7"/>
    <w:rsid w:val="00ED4F34"/>
    <w:rsid w:val="00ED5171"/>
    <w:rsid w:val="00ED5E93"/>
    <w:rsid w:val="00ED67CC"/>
    <w:rsid w:val="00EE0090"/>
    <w:rsid w:val="00EE0FEF"/>
    <w:rsid w:val="00EE437B"/>
    <w:rsid w:val="00EE7315"/>
    <w:rsid w:val="00EE7A4D"/>
    <w:rsid w:val="00EF28A3"/>
    <w:rsid w:val="00EF403A"/>
    <w:rsid w:val="00EF4F5F"/>
    <w:rsid w:val="00F02153"/>
    <w:rsid w:val="00F02A6A"/>
    <w:rsid w:val="00F03482"/>
    <w:rsid w:val="00F045ED"/>
    <w:rsid w:val="00F04A0B"/>
    <w:rsid w:val="00F04B35"/>
    <w:rsid w:val="00F05A7F"/>
    <w:rsid w:val="00F06CF1"/>
    <w:rsid w:val="00F11AC7"/>
    <w:rsid w:val="00F125F7"/>
    <w:rsid w:val="00F14E91"/>
    <w:rsid w:val="00F169AE"/>
    <w:rsid w:val="00F16A90"/>
    <w:rsid w:val="00F16C3E"/>
    <w:rsid w:val="00F20C56"/>
    <w:rsid w:val="00F20F4B"/>
    <w:rsid w:val="00F212FC"/>
    <w:rsid w:val="00F22E05"/>
    <w:rsid w:val="00F24487"/>
    <w:rsid w:val="00F25825"/>
    <w:rsid w:val="00F25E98"/>
    <w:rsid w:val="00F32721"/>
    <w:rsid w:val="00F34688"/>
    <w:rsid w:val="00F34D66"/>
    <w:rsid w:val="00F363BC"/>
    <w:rsid w:val="00F37002"/>
    <w:rsid w:val="00F41B84"/>
    <w:rsid w:val="00F42D62"/>
    <w:rsid w:val="00F44E2D"/>
    <w:rsid w:val="00F50AEC"/>
    <w:rsid w:val="00F52B0F"/>
    <w:rsid w:val="00F538DA"/>
    <w:rsid w:val="00F548F0"/>
    <w:rsid w:val="00F54B09"/>
    <w:rsid w:val="00F5614F"/>
    <w:rsid w:val="00F57700"/>
    <w:rsid w:val="00F604BB"/>
    <w:rsid w:val="00F6155D"/>
    <w:rsid w:val="00F66EE5"/>
    <w:rsid w:val="00F67212"/>
    <w:rsid w:val="00F70375"/>
    <w:rsid w:val="00F703D5"/>
    <w:rsid w:val="00F70569"/>
    <w:rsid w:val="00F712DF"/>
    <w:rsid w:val="00F7215E"/>
    <w:rsid w:val="00F72197"/>
    <w:rsid w:val="00F75ACE"/>
    <w:rsid w:val="00F7709F"/>
    <w:rsid w:val="00F77573"/>
    <w:rsid w:val="00F77BE0"/>
    <w:rsid w:val="00F820EB"/>
    <w:rsid w:val="00F82918"/>
    <w:rsid w:val="00F868A2"/>
    <w:rsid w:val="00F87071"/>
    <w:rsid w:val="00F87E70"/>
    <w:rsid w:val="00F91FC4"/>
    <w:rsid w:val="00F92AA5"/>
    <w:rsid w:val="00F94BC7"/>
    <w:rsid w:val="00FA232A"/>
    <w:rsid w:val="00FB0E2B"/>
    <w:rsid w:val="00FB2B81"/>
    <w:rsid w:val="00FB3478"/>
    <w:rsid w:val="00FB52E1"/>
    <w:rsid w:val="00FB7295"/>
    <w:rsid w:val="00FC0109"/>
    <w:rsid w:val="00FC029C"/>
    <w:rsid w:val="00FC2180"/>
    <w:rsid w:val="00FC3285"/>
    <w:rsid w:val="00FC4068"/>
    <w:rsid w:val="00FC47B1"/>
    <w:rsid w:val="00FC4BDC"/>
    <w:rsid w:val="00FC504B"/>
    <w:rsid w:val="00FC52E9"/>
    <w:rsid w:val="00FC6CC5"/>
    <w:rsid w:val="00FD26AC"/>
    <w:rsid w:val="00FD51D6"/>
    <w:rsid w:val="00FD6B73"/>
    <w:rsid w:val="00FE18BB"/>
    <w:rsid w:val="00FE1B86"/>
    <w:rsid w:val="00FE2526"/>
    <w:rsid w:val="00FF099F"/>
    <w:rsid w:val="00FF1335"/>
    <w:rsid w:val="00FF42FB"/>
    <w:rsid w:val="00FF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6C81217F"/>
  <w15:docId w15:val="{73A20F3F-1FB0-4E1D-85B1-290FD5B4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E25E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E25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E25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DF13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DF13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qFormat/>
    <w:locked/>
    <w:rsid w:val="00D578E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rsid w:val="006E25E6"/>
    <w:pPr>
      <w:ind w:left="360"/>
      <w:jc w:val="both"/>
    </w:pPr>
    <w:rPr>
      <w:b/>
      <w:szCs w:val="20"/>
    </w:rPr>
  </w:style>
  <w:style w:type="paragraph" w:styleId="Tekstpodstawowy">
    <w:name w:val="Body Text"/>
    <w:aliases w:val="(F2),ändrad,L1 Body Text,bt,Tekst wcięty 2 st,(ALT+½),b"/>
    <w:basedOn w:val="Normalny"/>
    <w:rsid w:val="006E25E6"/>
    <w:pPr>
      <w:spacing w:after="120"/>
    </w:pPr>
  </w:style>
  <w:style w:type="paragraph" w:styleId="Spistreci1">
    <w:name w:val="toc 1"/>
    <w:basedOn w:val="Normalny"/>
    <w:next w:val="Normalny"/>
    <w:autoRedefine/>
    <w:semiHidden/>
    <w:rsid w:val="006E25E6"/>
    <w:pPr>
      <w:tabs>
        <w:tab w:val="right" w:leader="hyphen" w:pos="9530"/>
      </w:tabs>
      <w:spacing w:before="240" w:after="120"/>
      <w:jc w:val="center"/>
    </w:pPr>
    <w:rPr>
      <w:b/>
      <w:bCs/>
      <w:sz w:val="36"/>
      <w:szCs w:val="36"/>
    </w:rPr>
  </w:style>
  <w:style w:type="paragraph" w:styleId="Stopka">
    <w:name w:val="footer"/>
    <w:basedOn w:val="Normalny"/>
    <w:rsid w:val="006E25E6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6E25E6"/>
    <w:rPr>
      <w:rFonts w:cs="Times New Roman"/>
    </w:rPr>
  </w:style>
  <w:style w:type="character" w:styleId="Hipercze">
    <w:name w:val="Hyperlink"/>
    <w:basedOn w:val="Domylnaczcionkaakapitu"/>
    <w:uiPriority w:val="99"/>
    <w:rsid w:val="006E25E6"/>
    <w:rPr>
      <w:rFonts w:cs="Times New Roman"/>
      <w:color w:val="0000FF"/>
      <w:u w:val="single"/>
    </w:rPr>
  </w:style>
  <w:style w:type="paragraph" w:styleId="Spistreci2">
    <w:name w:val="toc 2"/>
    <w:basedOn w:val="Normalny"/>
    <w:next w:val="Normalny"/>
    <w:autoRedefine/>
    <w:semiHidden/>
    <w:rsid w:val="006E25E6"/>
    <w:pPr>
      <w:spacing w:before="120"/>
      <w:ind w:left="240"/>
    </w:pPr>
    <w:rPr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6E25E6"/>
    <w:pPr>
      <w:ind w:left="48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6E25E6"/>
    <w:pPr>
      <w:ind w:left="72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6E25E6"/>
    <w:pPr>
      <w:ind w:left="96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6E25E6"/>
    <w:pPr>
      <w:ind w:left="12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6E25E6"/>
    <w:pPr>
      <w:ind w:left="144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6E25E6"/>
    <w:pPr>
      <w:ind w:left="168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6E25E6"/>
    <w:pPr>
      <w:ind w:left="1920"/>
    </w:pPr>
    <w:rPr>
      <w:sz w:val="20"/>
      <w:szCs w:val="20"/>
    </w:rPr>
  </w:style>
  <w:style w:type="character" w:customStyle="1" w:styleId="ZnakZnak">
    <w:name w:val="Znak Znak"/>
    <w:basedOn w:val="Domylnaczcionkaakapitu"/>
    <w:rsid w:val="006E25E6"/>
    <w:rPr>
      <w:rFonts w:cs="Times New Roman"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rsid w:val="006E25E6"/>
    <w:pPr>
      <w:spacing w:after="120" w:line="480" w:lineRule="auto"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rsid w:val="006E25E6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rsid w:val="006E25E6"/>
    <w:rPr>
      <w:rFonts w:cs="Times New Roman"/>
      <w:vertAlign w:val="superscript"/>
    </w:rPr>
  </w:style>
  <w:style w:type="paragraph" w:styleId="Tekstpodstawowy3">
    <w:name w:val="Body Text 3"/>
    <w:basedOn w:val="Normalny"/>
    <w:rsid w:val="006E25E6"/>
    <w:pPr>
      <w:spacing w:after="120"/>
    </w:pPr>
    <w:rPr>
      <w:sz w:val="16"/>
      <w:szCs w:val="16"/>
    </w:rPr>
  </w:style>
  <w:style w:type="paragraph" w:customStyle="1" w:styleId="Pisma">
    <w:name w:val="Pisma"/>
    <w:basedOn w:val="Normalny"/>
    <w:rsid w:val="006E25E6"/>
    <w:pPr>
      <w:jc w:val="both"/>
    </w:pPr>
    <w:rPr>
      <w:szCs w:val="20"/>
    </w:rPr>
  </w:style>
  <w:style w:type="paragraph" w:styleId="Tekstdymka">
    <w:name w:val="Balloon Text"/>
    <w:basedOn w:val="Normalny"/>
    <w:semiHidden/>
    <w:rsid w:val="006E25E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E25E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6E25E6"/>
    <w:pPr>
      <w:spacing w:after="120"/>
      <w:ind w:left="283"/>
    </w:pPr>
  </w:style>
  <w:style w:type="paragraph" w:styleId="Tekstpodstawowywcity2">
    <w:name w:val="Body Text Indent 2"/>
    <w:basedOn w:val="Normalny"/>
    <w:rsid w:val="006E25E6"/>
    <w:pPr>
      <w:spacing w:after="120" w:line="480" w:lineRule="auto"/>
      <w:ind w:left="283"/>
    </w:pPr>
  </w:style>
  <w:style w:type="paragraph" w:styleId="Tekstprzypisukocowego">
    <w:name w:val="endnote text"/>
    <w:basedOn w:val="Normalny"/>
    <w:semiHidden/>
    <w:rsid w:val="006E25E6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6E25E6"/>
    <w:rPr>
      <w:rFonts w:cs="Times New Roman"/>
      <w:vertAlign w:val="superscript"/>
    </w:rPr>
  </w:style>
  <w:style w:type="paragraph" w:customStyle="1" w:styleId="Akapitzlist1">
    <w:name w:val="Akapit z listą1"/>
    <w:basedOn w:val="Normalny"/>
    <w:rsid w:val="00777EF1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593CE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93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93CEF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93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593CEF"/>
    <w:rPr>
      <w:rFonts w:cs="Times New Roman"/>
      <w:b/>
      <w:bCs/>
    </w:rPr>
  </w:style>
  <w:style w:type="paragraph" w:customStyle="1" w:styleId="Poprawka1">
    <w:name w:val="Poprawka1"/>
    <w:hidden/>
    <w:semiHidden/>
    <w:rsid w:val="0069309D"/>
    <w:rPr>
      <w:sz w:val="24"/>
      <w:szCs w:val="24"/>
    </w:rPr>
  </w:style>
  <w:style w:type="paragraph" w:customStyle="1" w:styleId="ZnakZnakZnakZnakZnakZnakZnakZnakZnak">
    <w:name w:val="Znak Znak Znak Znak Znak Znak Znak Znak Znak"/>
    <w:basedOn w:val="Normalny"/>
    <w:rsid w:val="00CA0FEF"/>
  </w:style>
  <w:style w:type="paragraph" w:styleId="Akapitzlist">
    <w:name w:val="List Paragraph"/>
    <w:aliases w:val="Numerowanie,List Paragraph,Akapit z listą BS,lp1,Preambuła,L1,Akapit z listą5"/>
    <w:basedOn w:val="Normalny"/>
    <w:link w:val="AkapitzlistZnak"/>
    <w:uiPriority w:val="34"/>
    <w:qFormat/>
    <w:rsid w:val="00530EF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locked/>
    <w:rsid w:val="00F02153"/>
    <w:rPr>
      <w:b/>
      <w:bCs/>
    </w:rPr>
  </w:style>
  <w:style w:type="paragraph" w:styleId="Tytu">
    <w:name w:val="Title"/>
    <w:basedOn w:val="Normalny"/>
    <w:link w:val="TytuZnak"/>
    <w:uiPriority w:val="10"/>
    <w:qFormat/>
    <w:locked/>
    <w:rsid w:val="00DF13EC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b/>
      <w:bCs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0"/>
    <w:rsid w:val="00DF13EC"/>
    <w:rPr>
      <w:b/>
      <w:bCs/>
      <w:kern w:val="28"/>
      <w:sz w:val="36"/>
      <w:szCs w:val="36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DF13EC"/>
  </w:style>
  <w:style w:type="character" w:customStyle="1" w:styleId="Nagwek3Znak">
    <w:name w:val="Nagłówek 3 Znak"/>
    <w:basedOn w:val="Domylnaczcionkaakapitu"/>
    <w:link w:val="Nagwek3"/>
    <w:semiHidden/>
    <w:rsid w:val="00DF13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DF13E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locked/>
    <w:rsid w:val="00DF13EC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rsid w:val="00D578E5"/>
    <w:rPr>
      <w:rFonts w:ascii="Arial" w:hAnsi="Arial" w:cs="Arial"/>
      <w:sz w:val="22"/>
      <w:szCs w:val="22"/>
    </w:rPr>
  </w:style>
  <w:style w:type="paragraph" w:customStyle="1" w:styleId="Stylpunktow">
    <w:name w:val="Styl punktow"/>
    <w:basedOn w:val="Normalny"/>
    <w:autoRedefine/>
    <w:rsid w:val="00D578E5"/>
    <w:pPr>
      <w:numPr>
        <w:numId w:val="1"/>
      </w:numPr>
      <w:tabs>
        <w:tab w:val="left" w:pos="510"/>
      </w:tabs>
      <w:spacing w:after="12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2A6980"/>
    <w:rPr>
      <w:sz w:val="24"/>
      <w:szCs w:val="24"/>
    </w:rPr>
  </w:style>
  <w:style w:type="table" w:styleId="Tabela-Siatka">
    <w:name w:val="Table Grid"/>
    <w:basedOn w:val="Standardowy"/>
    <w:locked/>
    <w:rsid w:val="00705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5">
    <w:name w:val="Font Style65"/>
    <w:basedOn w:val="Domylnaczcionkaakapitu"/>
    <w:rsid w:val="00F6155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Normalny"/>
    <w:rsid w:val="00F6155D"/>
    <w:pPr>
      <w:widowControl w:val="0"/>
      <w:autoSpaceDE w:val="0"/>
      <w:autoSpaceDN w:val="0"/>
      <w:adjustRightInd w:val="0"/>
    </w:pPr>
  </w:style>
  <w:style w:type="paragraph" w:customStyle="1" w:styleId="Style37">
    <w:name w:val="Style37"/>
    <w:basedOn w:val="Normalny"/>
    <w:rsid w:val="00F6155D"/>
    <w:pPr>
      <w:widowControl w:val="0"/>
      <w:autoSpaceDE w:val="0"/>
      <w:autoSpaceDN w:val="0"/>
      <w:adjustRightInd w:val="0"/>
    </w:pPr>
  </w:style>
  <w:style w:type="character" w:customStyle="1" w:styleId="FontStyle67">
    <w:name w:val="Font Style67"/>
    <w:basedOn w:val="Domylnaczcionkaakapitu"/>
    <w:rsid w:val="00F6155D"/>
    <w:rPr>
      <w:rFonts w:ascii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lp1 Znak,Preambuła Znak,L1 Znak,Akapit z listą5 Znak"/>
    <w:basedOn w:val="Domylnaczcionkaakapitu"/>
    <w:link w:val="Akapitzlist"/>
    <w:uiPriority w:val="34"/>
    <w:qFormat/>
    <w:rsid w:val="00F6155D"/>
    <w:rPr>
      <w:sz w:val="24"/>
      <w:szCs w:val="24"/>
    </w:rPr>
  </w:style>
  <w:style w:type="character" w:customStyle="1" w:styleId="DeltaViewInsertion">
    <w:name w:val="DeltaView Insertion"/>
    <w:rsid w:val="00145F7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03189-20B8-4E6C-B45D-123F08DA7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§ 1 Zamawiający</vt:lpstr>
    </vt:vector>
  </TitlesOfParts>
  <Company>ONZ</Company>
  <LinksUpToDate>false</LinksUpToDate>
  <CharactersWithSpaces>1043</CharactersWithSpaces>
  <SharedDoc>false</SharedDoc>
  <HLinks>
    <vt:vector size="6" baseType="variant">
      <vt:variant>
        <vt:i4>2752544</vt:i4>
      </vt:variant>
      <vt:variant>
        <vt:i4>0</vt:i4>
      </vt:variant>
      <vt:variant>
        <vt:i4>0</vt:i4>
      </vt:variant>
      <vt:variant>
        <vt:i4>5</vt:i4>
      </vt:variant>
      <vt:variant>
        <vt:lpwstr>http://www.parp.gov.pl/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 Zamawiający</dc:title>
  <dc:creator>Paweł Wójcik</dc:creator>
  <cp:lastModifiedBy>Szymon Denis</cp:lastModifiedBy>
  <cp:revision>71</cp:revision>
  <cp:lastPrinted>2019-01-11T14:20:00Z</cp:lastPrinted>
  <dcterms:created xsi:type="dcterms:W3CDTF">2016-06-21T09:34:00Z</dcterms:created>
  <dcterms:modified xsi:type="dcterms:W3CDTF">2019-08-07T13:37:00Z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1539830829</vt:i4>
  </property>
  <property fmtid="{D5CDD505-2E9C-101B-9397-08002B2CF9AE}" pid="3" name="_EmailEntryID">
    <vt:lpwstr>00000000E4A617133F2B73429E144A64D6CD45790700197FB94424A4AF4ABCDAA2CB1F969AF7000000029A790000197FB94424A4AF4ABCDAA2CB1F969AF700457F8B32410000</vt:lpwstr>
  </property>
  <property fmtid="{D5CDD505-2E9C-101B-9397-08002B2CF9AE}" pid="4" name="_EmailStoreID">
    <vt:lpwstr>0000000038A1BB1005E5101AA1BB08002B2A56C200006D737073742E646C6C00000000004E495441F9BFB80100AA0037D96E000000443A5C506177656C5F576F6A63696B5C706F637A74615C706177656C772E70737400</vt:lpwstr>
  </property>
  <property fmtid="{D5CDD505-2E9C-101B-9397-08002B2CF9AE}" pid="5" name="_EmailStoreID0">
    <vt:lpwstr>0000000038A1BB1005E5101AA1BB08002B2A56C20000454D534D44422E444C4C00000000000000001B55FA20AA6611CD9BC800AA002FC45A0C0000005352562D45583031002F6F3D504152502F6F753D45786368616E67652041646D696E6973747261746976652047726F7570202846594449424F484632335350444C54292</vt:lpwstr>
  </property>
  <property fmtid="{D5CDD505-2E9C-101B-9397-08002B2CF9AE}" pid="6" name="_EmailStoreID1">
    <vt:lpwstr>F636E3D526563697069656E74732F636E3D7061747279636A615F6B756C696B6F77736B6100</vt:lpwstr>
  </property>
  <property fmtid="{D5CDD505-2E9C-101B-9397-08002B2CF9AE}" pid="7" name="_ReviewingToolsShownOnce">
    <vt:lpwstr/>
  </property>
</Properties>
</file>